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99239" w14:textId="389DC170" w:rsidR="00707745" w:rsidRDefault="000331A6" w:rsidP="00F5526D">
      <w:pPr>
        <w:spacing w:after="0"/>
        <w:rPr>
          <w:b/>
          <w:sz w:val="28"/>
        </w:rPr>
      </w:pPr>
      <w:r w:rsidRPr="002E5EDC">
        <w:rPr>
          <w:b/>
          <w:sz w:val="28"/>
          <w:szCs w:val="28"/>
        </w:rPr>
        <w:t>PI Name:</w:t>
      </w:r>
      <w:r w:rsidR="00523117">
        <w:t xml:space="preserve"> Margaret Workman and Kimberly Frye, DePaul University</w:t>
      </w:r>
      <w:r w:rsidR="00707745">
        <w:rPr>
          <w:b/>
          <w:sz w:val="28"/>
        </w:rPr>
        <w:br/>
      </w:r>
      <w:r w:rsidR="00606F16">
        <w:rPr>
          <w:b/>
          <w:sz w:val="28"/>
        </w:rPr>
        <w:t xml:space="preserve">Science </w:t>
      </w:r>
      <w:r w:rsidRPr="000331A6">
        <w:rPr>
          <w:b/>
          <w:sz w:val="28"/>
        </w:rPr>
        <w:t>Education Title</w:t>
      </w:r>
      <w:r w:rsidR="00707745">
        <w:rPr>
          <w:b/>
          <w:sz w:val="28"/>
        </w:rPr>
        <w:t>:</w:t>
      </w:r>
      <w:r w:rsidR="00523117">
        <w:t xml:space="preserve"> Determination of NO</w:t>
      </w:r>
      <w:r w:rsidR="00523117" w:rsidRPr="00523117">
        <w:rPr>
          <w:vertAlign w:val="subscript"/>
        </w:rPr>
        <w:t>x</w:t>
      </w:r>
      <w:r w:rsidR="00523117">
        <w:t xml:space="preserve"> in Automobile Exhaust </w:t>
      </w:r>
      <w:r w:rsidR="00707745">
        <w:t>U</w:t>
      </w:r>
      <w:r w:rsidR="00523117">
        <w:t>sing U</w:t>
      </w:r>
      <w:r w:rsidR="00F9180D">
        <w:t xml:space="preserve">V-VIS </w:t>
      </w:r>
      <w:r w:rsidR="00523117">
        <w:t>Spectroscopy</w:t>
      </w:r>
      <w:r>
        <w:t xml:space="preserve"> </w:t>
      </w:r>
      <w:r w:rsidR="00707745">
        <w:br/>
      </w:r>
    </w:p>
    <w:p w14:paraId="27938841" w14:textId="4E1B7FE3" w:rsidR="00BE385F" w:rsidRDefault="00BE385F" w:rsidP="00F5526D">
      <w:pPr>
        <w:spacing w:after="0"/>
      </w:pPr>
      <w:r>
        <w:rPr>
          <w:b/>
          <w:sz w:val="28"/>
        </w:rPr>
        <w:t>Overview</w:t>
      </w:r>
    </w:p>
    <w:p w14:paraId="56371E44" w14:textId="73C87117" w:rsidR="001C65F1" w:rsidRDefault="001C65F1" w:rsidP="00F5526D">
      <w:pPr>
        <w:spacing w:after="0"/>
        <w:rPr>
          <w:bCs/>
        </w:rPr>
      </w:pPr>
      <w:r w:rsidRPr="002E5EDC">
        <w:rPr>
          <w:bCs/>
        </w:rPr>
        <w:t>In the troposphere, ozone is naturally formed when sunlight splits nitrogen dioxide (NO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>):</w:t>
      </w:r>
    </w:p>
    <w:p w14:paraId="071BD0A0" w14:textId="77777777" w:rsidR="00444E21" w:rsidRPr="002E5EDC" w:rsidRDefault="00444E21" w:rsidP="00F5526D">
      <w:pPr>
        <w:spacing w:after="0"/>
        <w:rPr>
          <w:bCs/>
        </w:rPr>
      </w:pPr>
    </w:p>
    <w:p w14:paraId="1B91048D" w14:textId="77777777" w:rsidR="001C65F1" w:rsidRPr="002E5EDC" w:rsidRDefault="001C65F1" w:rsidP="00F5526D">
      <w:pPr>
        <w:spacing w:after="0"/>
        <w:jc w:val="center"/>
        <w:rPr>
          <w:bCs/>
        </w:rPr>
      </w:pPr>
      <w:r w:rsidRPr="002E5EDC">
        <w:rPr>
          <w:bCs/>
        </w:rPr>
        <w:t>NO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 xml:space="preserve"> + sunlight → NO + O</w:t>
      </w:r>
    </w:p>
    <w:p w14:paraId="256853A4" w14:textId="77777777" w:rsidR="001C65F1" w:rsidRPr="002E5EDC" w:rsidRDefault="001C65F1" w:rsidP="00F5526D">
      <w:pPr>
        <w:spacing w:after="0"/>
        <w:jc w:val="center"/>
        <w:rPr>
          <w:bCs/>
        </w:rPr>
      </w:pPr>
      <w:r w:rsidRPr="002E5EDC">
        <w:rPr>
          <w:bCs/>
        </w:rPr>
        <w:t>O + 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 xml:space="preserve"> → O</w:t>
      </w:r>
      <w:r w:rsidRPr="002E5EDC">
        <w:rPr>
          <w:bCs/>
          <w:vertAlign w:val="subscript"/>
        </w:rPr>
        <w:t>3</w:t>
      </w:r>
    </w:p>
    <w:p w14:paraId="511F3941" w14:textId="77777777" w:rsidR="00444E21" w:rsidRDefault="00444E21" w:rsidP="00F5526D">
      <w:pPr>
        <w:spacing w:after="0"/>
        <w:rPr>
          <w:bCs/>
        </w:rPr>
      </w:pPr>
    </w:p>
    <w:p w14:paraId="2E5D79D2" w14:textId="77777777" w:rsidR="001C65F1" w:rsidRPr="002E5EDC" w:rsidRDefault="001C65F1" w:rsidP="00F5526D">
      <w:pPr>
        <w:spacing w:after="0"/>
        <w:rPr>
          <w:bCs/>
        </w:rPr>
      </w:pPr>
      <w:r w:rsidRPr="002E5EDC">
        <w:rPr>
          <w:bCs/>
        </w:rPr>
        <w:t>Ozone (O</w:t>
      </w:r>
      <w:r w:rsidRPr="002E5EDC">
        <w:rPr>
          <w:bCs/>
          <w:vertAlign w:val="subscript"/>
        </w:rPr>
        <w:t>3</w:t>
      </w:r>
      <w:r w:rsidRPr="002E5EDC">
        <w:rPr>
          <w:bCs/>
        </w:rPr>
        <w:t>) can go on to react with nitric oxide (NO) to form nitrogen dioxide (NO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>) and oxygen:</w:t>
      </w:r>
    </w:p>
    <w:p w14:paraId="35E4561E" w14:textId="77777777" w:rsidR="00444E21" w:rsidRDefault="00444E21" w:rsidP="00F5526D">
      <w:pPr>
        <w:spacing w:after="0"/>
        <w:jc w:val="center"/>
        <w:rPr>
          <w:bCs/>
        </w:rPr>
      </w:pPr>
    </w:p>
    <w:p w14:paraId="53172C74" w14:textId="77777777" w:rsidR="001C65F1" w:rsidRPr="002E5EDC" w:rsidRDefault="001C65F1" w:rsidP="00F5526D">
      <w:pPr>
        <w:spacing w:after="0"/>
        <w:jc w:val="center"/>
        <w:rPr>
          <w:bCs/>
        </w:rPr>
      </w:pPr>
      <w:r w:rsidRPr="002E5EDC">
        <w:rPr>
          <w:bCs/>
        </w:rPr>
        <w:t>NO + O</w:t>
      </w:r>
      <w:r w:rsidRPr="002E5EDC">
        <w:rPr>
          <w:bCs/>
          <w:vertAlign w:val="subscript"/>
        </w:rPr>
        <w:t>3</w:t>
      </w:r>
      <w:r w:rsidRPr="002E5EDC">
        <w:rPr>
          <w:bCs/>
        </w:rPr>
        <w:t xml:space="preserve"> → NO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 xml:space="preserve"> + O</w:t>
      </w:r>
      <w:r w:rsidRPr="002E5EDC">
        <w:rPr>
          <w:bCs/>
          <w:vertAlign w:val="subscript"/>
        </w:rPr>
        <w:t>2</w:t>
      </w:r>
    </w:p>
    <w:p w14:paraId="13C89F22" w14:textId="77777777" w:rsidR="00444E21" w:rsidRDefault="00444E21" w:rsidP="00F5526D">
      <w:pPr>
        <w:spacing w:after="0"/>
        <w:rPr>
          <w:bCs/>
        </w:rPr>
      </w:pPr>
    </w:p>
    <w:p w14:paraId="3CEC7451" w14:textId="41A1D247" w:rsidR="001C65F1" w:rsidRPr="002E5EDC" w:rsidRDefault="001C65F1" w:rsidP="00F5526D">
      <w:pPr>
        <w:spacing w:after="0"/>
        <w:rPr>
          <w:bCs/>
        </w:rPr>
      </w:pPr>
      <w:r w:rsidRPr="002E5EDC">
        <w:rPr>
          <w:bCs/>
        </w:rPr>
        <w:t>This results in no net gain of ozone (O</w:t>
      </w:r>
      <w:r w:rsidRPr="002E5EDC">
        <w:rPr>
          <w:bCs/>
          <w:vertAlign w:val="subscript"/>
        </w:rPr>
        <w:t>3</w:t>
      </w:r>
      <w:r w:rsidRPr="002E5EDC">
        <w:rPr>
          <w:bCs/>
        </w:rPr>
        <w:t>). However, with the anthropogenic production of ozone forming precursors (NO, NO</w:t>
      </w:r>
      <w:r w:rsidRPr="002E5EDC">
        <w:rPr>
          <w:bCs/>
          <w:vertAlign w:val="subscript"/>
        </w:rPr>
        <w:t>2</w:t>
      </w:r>
      <w:r w:rsidR="00915282">
        <w:rPr>
          <w:bCs/>
        </w:rPr>
        <w:t xml:space="preserve">, </w:t>
      </w:r>
      <w:r w:rsidRPr="002E5EDC">
        <w:rPr>
          <w:bCs/>
        </w:rPr>
        <w:t xml:space="preserve">and </w:t>
      </w:r>
      <w:r w:rsidR="00D54FA0">
        <w:rPr>
          <w:bCs/>
        </w:rPr>
        <w:t>volatile organic compounds</w:t>
      </w:r>
      <w:r w:rsidRPr="002E5EDC">
        <w:rPr>
          <w:bCs/>
        </w:rPr>
        <w:t>)</w:t>
      </w:r>
      <w:r w:rsidR="00DD5F78" w:rsidRPr="002E5EDC">
        <w:rPr>
          <w:bCs/>
        </w:rPr>
        <w:t xml:space="preserve"> through the combustion of fossil fuels</w:t>
      </w:r>
      <w:r w:rsidRPr="002E5EDC">
        <w:rPr>
          <w:bCs/>
        </w:rPr>
        <w:t>, elevated levels of ozone</w:t>
      </w:r>
      <w:r w:rsidR="00252C1F" w:rsidRPr="002E5EDC">
        <w:rPr>
          <w:bCs/>
        </w:rPr>
        <w:t xml:space="preserve"> in the troposphere have been found.</w:t>
      </w:r>
      <w:r w:rsidR="007613AA" w:rsidRPr="002E5EDC">
        <w:rPr>
          <w:bCs/>
        </w:rPr>
        <w:t xml:space="preserve"> Motor vehicle exhaust</w:t>
      </w:r>
      <w:r w:rsidR="00862564" w:rsidRPr="002E5EDC">
        <w:rPr>
          <w:bCs/>
        </w:rPr>
        <w:t xml:space="preserve"> is a significant source of these ozone forming precursors: NO, NO</w:t>
      </w:r>
      <w:r w:rsidR="00862564" w:rsidRPr="002E5EDC">
        <w:rPr>
          <w:bCs/>
          <w:vertAlign w:val="subscript"/>
        </w:rPr>
        <w:t>2</w:t>
      </w:r>
      <w:r w:rsidR="00CB46D8">
        <w:rPr>
          <w:bCs/>
        </w:rPr>
        <w:t xml:space="preserve">, </w:t>
      </w:r>
      <w:r w:rsidR="007613AA" w:rsidRPr="002E5EDC">
        <w:rPr>
          <w:bCs/>
        </w:rPr>
        <w:t>and volatile organic compounds (VOCs).</w:t>
      </w:r>
      <w:r w:rsidR="001019D8" w:rsidRPr="002E5EDC">
        <w:rPr>
          <w:bCs/>
        </w:rPr>
        <w:t xml:space="preserve"> For example, mobile sources make up nearly 60% of </w:t>
      </w:r>
      <w:r w:rsidR="006F1E21" w:rsidRPr="002E5EDC">
        <w:rPr>
          <w:bCs/>
        </w:rPr>
        <w:t>NO + NO</w:t>
      </w:r>
      <w:r w:rsidR="006F1E21" w:rsidRPr="002E5EDC">
        <w:rPr>
          <w:bCs/>
          <w:vertAlign w:val="subscript"/>
        </w:rPr>
        <w:t>2</w:t>
      </w:r>
      <w:r w:rsidR="006F1E21" w:rsidRPr="002E5EDC">
        <w:rPr>
          <w:bCs/>
        </w:rPr>
        <w:t xml:space="preserve"> emissions.</w:t>
      </w:r>
    </w:p>
    <w:p w14:paraId="128D93DA" w14:textId="77777777" w:rsidR="00444E21" w:rsidRDefault="00444E21" w:rsidP="00F5526D">
      <w:pPr>
        <w:spacing w:after="0"/>
        <w:rPr>
          <w:bCs/>
        </w:rPr>
      </w:pPr>
    </w:p>
    <w:p w14:paraId="48BF9FA4" w14:textId="62D2EBA9" w:rsidR="00DD71D5" w:rsidRPr="002E5EDC" w:rsidRDefault="00A301F4" w:rsidP="00F5526D">
      <w:pPr>
        <w:spacing w:after="0"/>
        <w:rPr>
          <w:bCs/>
        </w:rPr>
      </w:pPr>
      <w:r w:rsidRPr="002E5EDC">
        <w:rPr>
          <w:bCs/>
        </w:rPr>
        <w:t>At the high temperatures found in a car’s combustion chamber, nitrogen and oxygen from the air react to form nitric oxide (NO)</w:t>
      </w:r>
      <w:ins w:id="0" w:author="mworkman" w:date="2015-05-28T14:52:00Z">
        <w:r w:rsidR="00D24B1E">
          <w:rPr>
            <w:bCs/>
          </w:rPr>
          <w:t xml:space="preserve"> and nitrogen dioxide (NO</w:t>
        </w:r>
        <w:r w:rsidR="00D24B1E" w:rsidRPr="00F5526D">
          <w:rPr>
            <w:bCs/>
            <w:vertAlign w:val="subscript"/>
          </w:rPr>
          <w:t>2</w:t>
        </w:r>
        <w:r w:rsidR="00D24B1E">
          <w:rPr>
            <w:bCs/>
          </w:rPr>
          <w:t>)</w:t>
        </w:r>
      </w:ins>
      <w:r w:rsidRPr="002E5EDC">
        <w:rPr>
          <w:bCs/>
        </w:rPr>
        <w:t>:</w:t>
      </w:r>
    </w:p>
    <w:p w14:paraId="5C6DC405" w14:textId="77777777" w:rsidR="00444E21" w:rsidRDefault="00444E21" w:rsidP="00F5526D">
      <w:pPr>
        <w:spacing w:after="0"/>
        <w:jc w:val="center"/>
        <w:rPr>
          <w:bCs/>
        </w:rPr>
      </w:pPr>
    </w:p>
    <w:p w14:paraId="0CBDD445" w14:textId="6EC8A608" w:rsidR="00006F21" w:rsidRPr="002E5EDC" w:rsidRDefault="00A301F4" w:rsidP="00F5526D">
      <w:pPr>
        <w:spacing w:after="0"/>
        <w:jc w:val="center"/>
        <w:rPr>
          <w:ins w:id="1" w:author="mworkman" w:date="2015-05-28T15:20:00Z"/>
          <w:bCs/>
        </w:rPr>
      </w:pPr>
      <w:r w:rsidRPr="002E5EDC">
        <w:rPr>
          <w:bCs/>
        </w:rPr>
        <w:t>N</w:t>
      </w:r>
      <w:r w:rsidRPr="002E5EDC">
        <w:rPr>
          <w:bCs/>
          <w:vertAlign w:val="subscript"/>
        </w:rPr>
        <w:t>2</w:t>
      </w:r>
      <w:ins w:id="2" w:author="mworkman" w:date="2015-05-28T14:52:00Z">
        <w:r w:rsidR="00D24B1E">
          <w:rPr>
            <w:bCs/>
          </w:rPr>
          <w:t xml:space="preserve"> </w:t>
        </w:r>
        <w:r w:rsidR="00D24B1E" w:rsidRPr="00F5526D">
          <w:rPr>
            <w:bCs/>
            <w:vertAlign w:val="subscript"/>
          </w:rPr>
          <w:t>(g)</w:t>
        </w:r>
      </w:ins>
      <w:r w:rsidRPr="002E5EDC">
        <w:rPr>
          <w:bCs/>
        </w:rPr>
        <w:t xml:space="preserve"> + 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 xml:space="preserve"> </w:t>
      </w:r>
      <w:ins w:id="3" w:author="mworkman" w:date="2015-05-28T14:52:00Z">
        <w:r w:rsidR="00D24B1E" w:rsidRPr="00F5526D">
          <w:rPr>
            <w:bCs/>
            <w:vertAlign w:val="subscript"/>
          </w:rPr>
          <w:t>(g)</w:t>
        </w:r>
      </w:ins>
      <w:r w:rsidRPr="002E5EDC">
        <w:rPr>
          <w:bCs/>
        </w:rPr>
        <w:t>→ 2 NO</w:t>
      </w:r>
      <w:ins w:id="4" w:author="mworkman" w:date="2015-05-28T14:53:00Z">
        <w:r w:rsidR="00D24B1E">
          <w:rPr>
            <w:bCs/>
          </w:rPr>
          <w:t xml:space="preserve"> </w:t>
        </w:r>
        <w:r w:rsidR="00D24B1E" w:rsidRPr="00F5526D">
          <w:rPr>
            <w:bCs/>
            <w:vertAlign w:val="subscript"/>
          </w:rPr>
          <w:t>(g)</w:t>
        </w:r>
      </w:ins>
    </w:p>
    <w:p w14:paraId="592D21B3" w14:textId="5FAC93E7" w:rsidR="00A301F4" w:rsidRPr="002E5EDC" w:rsidDel="00944661" w:rsidRDefault="00A301F4" w:rsidP="00F5526D">
      <w:pPr>
        <w:spacing w:after="0"/>
        <w:jc w:val="center"/>
        <w:rPr>
          <w:del w:id="5" w:author="mworkman" w:date="2015-05-26T17:57:00Z"/>
          <w:bCs/>
        </w:rPr>
      </w:pPr>
      <w:del w:id="6" w:author="mworkman" w:date="2015-05-26T17:57:00Z">
        <w:r w:rsidRPr="002E5EDC" w:rsidDel="00944661">
          <w:rPr>
            <w:bCs/>
          </w:rPr>
          <w:delText>The nitric oxide (NO) can react further with oxygen (O</w:delText>
        </w:r>
        <w:r w:rsidRPr="002E5EDC" w:rsidDel="00944661">
          <w:rPr>
            <w:bCs/>
            <w:vertAlign w:val="subscript"/>
          </w:rPr>
          <w:delText>2</w:delText>
        </w:r>
        <w:r w:rsidRPr="002E5EDC" w:rsidDel="00944661">
          <w:rPr>
            <w:bCs/>
          </w:rPr>
          <w:delText>) to form nitrogen dioxide (NO</w:delText>
        </w:r>
        <w:r w:rsidRPr="002E5EDC" w:rsidDel="00944661">
          <w:rPr>
            <w:bCs/>
            <w:vertAlign w:val="subscript"/>
          </w:rPr>
          <w:delText>2</w:delText>
        </w:r>
        <w:r w:rsidRPr="002E5EDC" w:rsidDel="00944661">
          <w:rPr>
            <w:bCs/>
          </w:rPr>
          <w:delText>):</w:delText>
        </w:r>
      </w:del>
    </w:p>
    <w:p w14:paraId="1D15767F" w14:textId="6322F9CB" w:rsidR="00A301F4" w:rsidDel="00444E21" w:rsidRDefault="00A301F4" w:rsidP="00F5526D">
      <w:pPr>
        <w:spacing w:after="0"/>
        <w:jc w:val="center"/>
        <w:rPr>
          <w:del w:id="7" w:author="mworkman" w:date="2015-05-26T17:57:00Z"/>
          <w:bCs/>
          <w:vertAlign w:val="subscript"/>
        </w:rPr>
      </w:pPr>
      <w:r w:rsidRPr="002E5EDC">
        <w:rPr>
          <w:bCs/>
        </w:rPr>
        <w:t>2 NO</w:t>
      </w:r>
      <w:ins w:id="8" w:author="mworkman" w:date="2015-05-28T14:53:00Z">
        <w:r w:rsidR="00D24B1E">
          <w:rPr>
            <w:bCs/>
          </w:rPr>
          <w:t xml:space="preserve"> </w:t>
        </w:r>
        <w:r w:rsidR="00D24B1E" w:rsidRPr="00F5526D">
          <w:rPr>
            <w:bCs/>
            <w:vertAlign w:val="subscript"/>
          </w:rPr>
          <w:t>(g)</w:t>
        </w:r>
      </w:ins>
      <w:r w:rsidRPr="002E5EDC">
        <w:rPr>
          <w:bCs/>
        </w:rPr>
        <w:t xml:space="preserve"> + O</w:t>
      </w:r>
      <w:r w:rsidRPr="002E5EDC">
        <w:rPr>
          <w:bCs/>
          <w:vertAlign w:val="subscript"/>
        </w:rPr>
        <w:t>2</w:t>
      </w:r>
      <w:r w:rsidRPr="002E5EDC">
        <w:rPr>
          <w:bCs/>
        </w:rPr>
        <w:t xml:space="preserve"> </w:t>
      </w:r>
      <w:ins w:id="9" w:author="mworkman" w:date="2015-05-28T14:54:00Z">
        <w:r w:rsidR="00D24B1E" w:rsidRPr="00F5526D">
          <w:rPr>
            <w:bCs/>
            <w:vertAlign w:val="subscript"/>
          </w:rPr>
          <w:t>(g)</w:t>
        </w:r>
      </w:ins>
      <w:r w:rsidRPr="002E5EDC">
        <w:rPr>
          <w:bCs/>
        </w:rPr>
        <w:t>→ 2 NO</w:t>
      </w:r>
      <w:r w:rsidRPr="002E5EDC">
        <w:rPr>
          <w:bCs/>
          <w:vertAlign w:val="subscript"/>
        </w:rPr>
        <w:t>2</w:t>
      </w:r>
      <w:ins w:id="10" w:author="mworkman" w:date="2015-05-28T14:54:00Z">
        <w:r w:rsidR="00D24B1E">
          <w:rPr>
            <w:bCs/>
            <w:vertAlign w:val="subscript"/>
          </w:rPr>
          <w:t xml:space="preserve"> (g)</w:t>
        </w:r>
      </w:ins>
    </w:p>
    <w:p w14:paraId="7A05EC00" w14:textId="77777777" w:rsidR="00444E21" w:rsidRDefault="00444E21" w:rsidP="00F5526D">
      <w:pPr>
        <w:spacing w:after="0"/>
        <w:jc w:val="center"/>
        <w:rPr>
          <w:bCs/>
          <w:vertAlign w:val="subscript"/>
        </w:rPr>
      </w:pPr>
    </w:p>
    <w:p w14:paraId="69851E20" w14:textId="77777777" w:rsidR="00006F21" w:rsidRPr="002E5EDC" w:rsidRDefault="00006F21" w:rsidP="00F5526D">
      <w:pPr>
        <w:spacing w:after="0"/>
        <w:jc w:val="center"/>
        <w:rPr>
          <w:ins w:id="11" w:author="mworkman" w:date="2015-05-28T15:20:00Z"/>
          <w:bCs/>
        </w:rPr>
      </w:pPr>
    </w:p>
    <w:p w14:paraId="4390862B" w14:textId="455367EE" w:rsidR="00862564" w:rsidRPr="002E5EDC" w:rsidRDefault="00944661" w:rsidP="00F5526D">
      <w:pPr>
        <w:spacing w:after="0"/>
        <w:rPr>
          <w:bCs/>
        </w:rPr>
      </w:pPr>
      <w:ins w:id="12" w:author="mworkman" w:date="2015-05-26T17:57:00Z">
        <w:r>
          <w:rPr>
            <w:bCs/>
          </w:rPr>
          <w:t>The nitric oxide (NO) emitted in the car exhaust is gradually oxidized to nitrogen dioxide (NO</w:t>
        </w:r>
        <w:r w:rsidRPr="00F5526D">
          <w:rPr>
            <w:bCs/>
            <w:vertAlign w:val="subscript"/>
          </w:rPr>
          <w:t>2</w:t>
        </w:r>
        <w:r>
          <w:rPr>
            <w:bCs/>
          </w:rPr>
          <w:t>)</w:t>
        </w:r>
      </w:ins>
      <w:ins w:id="13" w:author="mworkman" w:date="2015-05-27T15:36:00Z">
        <w:r w:rsidR="00023423">
          <w:rPr>
            <w:bCs/>
          </w:rPr>
          <w:t xml:space="preserve"> in ambient air</w:t>
        </w:r>
      </w:ins>
      <w:ins w:id="14" w:author="mworkman" w:date="2015-05-26T17:57:00Z">
        <w:r>
          <w:rPr>
            <w:bCs/>
          </w:rPr>
          <w:t xml:space="preserve">. </w:t>
        </w:r>
        <w:del w:id="15" w:author="Jacob Roundy" w:date="2015-05-29T15:33:00Z">
          <w:r w:rsidDel="003F572F">
            <w:rPr>
              <w:bCs/>
            </w:rPr>
            <w:delText xml:space="preserve"> </w:delText>
          </w:r>
        </w:del>
      </w:ins>
      <w:r w:rsidR="00A301F4" w:rsidRPr="002E5EDC">
        <w:rPr>
          <w:bCs/>
        </w:rPr>
        <w:t>This mixture of NO and NO</w:t>
      </w:r>
      <w:r w:rsidR="00A301F4" w:rsidRPr="002E5EDC">
        <w:rPr>
          <w:bCs/>
          <w:vertAlign w:val="subscript"/>
        </w:rPr>
        <w:t>2</w:t>
      </w:r>
      <w:r w:rsidR="00A301F4" w:rsidRPr="002E5EDC">
        <w:rPr>
          <w:bCs/>
        </w:rPr>
        <w:t xml:space="preserve"> is often referred to as NO</w:t>
      </w:r>
      <w:r w:rsidR="00A301F4" w:rsidRPr="002E5EDC">
        <w:rPr>
          <w:bCs/>
          <w:vertAlign w:val="subscript"/>
        </w:rPr>
        <w:t>x</w:t>
      </w:r>
      <w:r w:rsidR="00A301F4" w:rsidRPr="002E5EDC">
        <w:rPr>
          <w:bCs/>
        </w:rPr>
        <w:t>.</w:t>
      </w:r>
      <w:r w:rsidR="001C65F1" w:rsidRPr="002E5EDC">
        <w:rPr>
          <w:bCs/>
        </w:rPr>
        <w:t xml:space="preserve"> </w:t>
      </w:r>
      <w:r w:rsidR="0045291E" w:rsidRPr="002E5EDC">
        <w:rPr>
          <w:bCs/>
        </w:rPr>
        <w:t>When NO</w:t>
      </w:r>
      <w:r w:rsidR="0045291E" w:rsidRPr="002E5EDC">
        <w:rPr>
          <w:bCs/>
          <w:vertAlign w:val="subscript"/>
        </w:rPr>
        <w:t>x</w:t>
      </w:r>
      <w:r w:rsidR="0045291E" w:rsidRPr="002E5EDC">
        <w:rPr>
          <w:bCs/>
        </w:rPr>
        <w:t xml:space="preserve"> react</w:t>
      </w:r>
      <w:r w:rsidR="005D6553">
        <w:rPr>
          <w:bCs/>
        </w:rPr>
        <w:t>s</w:t>
      </w:r>
      <w:r w:rsidR="0045291E" w:rsidRPr="002E5EDC">
        <w:rPr>
          <w:bCs/>
        </w:rPr>
        <w:t xml:space="preserve"> with volatile organic compounds in the atmosphere in the presence of sunlight</w:t>
      </w:r>
      <w:r w:rsidR="006B21A7" w:rsidRPr="002E5EDC">
        <w:rPr>
          <w:bCs/>
        </w:rPr>
        <w:t>, tropospheric ozone</w:t>
      </w:r>
      <w:r w:rsidR="00862564" w:rsidRPr="002E5EDC">
        <w:rPr>
          <w:bCs/>
        </w:rPr>
        <w:t xml:space="preserve"> forms, as seen in this simplified chemical reaction:</w:t>
      </w:r>
    </w:p>
    <w:p w14:paraId="503BA353" w14:textId="77777777" w:rsidR="00444E21" w:rsidRDefault="00444E21" w:rsidP="00F5526D">
      <w:pPr>
        <w:spacing w:after="0"/>
        <w:jc w:val="center"/>
        <w:rPr>
          <w:bCs/>
        </w:rPr>
      </w:pPr>
    </w:p>
    <w:p w14:paraId="1976A8C3" w14:textId="6D662182" w:rsidR="001C65F1" w:rsidRDefault="00862564" w:rsidP="00F5526D">
      <w:pPr>
        <w:spacing w:after="0"/>
        <w:jc w:val="center"/>
        <w:rPr>
          <w:bCs/>
        </w:rPr>
      </w:pPr>
      <w:r w:rsidRPr="002E5EDC">
        <w:rPr>
          <w:bCs/>
        </w:rPr>
        <w:t>NO</w:t>
      </w:r>
      <w:r w:rsidRPr="002E5EDC">
        <w:rPr>
          <w:bCs/>
          <w:vertAlign w:val="subscript"/>
        </w:rPr>
        <w:t>x</w:t>
      </w:r>
      <w:r w:rsidRPr="002E5EDC">
        <w:rPr>
          <w:bCs/>
        </w:rPr>
        <w:t xml:space="preserve"> + VOCs + sunlight → O</w:t>
      </w:r>
      <w:r w:rsidRPr="002E5EDC">
        <w:rPr>
          <w:bCs/>
          <w:vertAlign w:val="subscript"/>
        </w:rPr>
        <w:t>3</w:t>
      </w:r>
      <w:r w:rsidRPr="002E5EDC">
        <w:rPr>
          <w:bCs/>
        </w:rPr>
        <w:t xml:space="preserve"> + other products</w:t>
      </w:r>
    </w:p>
    <w:p w14:paraId="1AF59393" w14:textId="77777777" w:rsidR="00444E21" w:rsidRPr="002E5EDC" w:rsidRDefault="00444E21" w:rsidP="00F5526D">
      <w:pPr>
        <w:spacing w:after="0"/>
        <w:jc w:val="center"/>
        <w:rPr>
          <w:bCs/>
        </w:rPr>
      </w:pPr>
    </w:p>
    <w:p w14:paraId="054C9C21" w14:textId="69775C20" w:rsidR="006B21A7" w:rsidRPr="002E5EDC" w:rsidRDefault="006B21A7" w:rsidP="00F5526D">
      <w:pPr>
        <w:spacing w:after="0"/>
        <w:rPr>
          <w:bCs/>
        </w:rPr>
      </w:pPr>
      <w:r w:rsidRPr="002E5EDC">
        <w:rPr>
          <w:bCs/>
        </w:rPr>
        <w:t>This noxious mixture of air pollution</w:t>
      </w:r>
      <w:r w:rsidR="005D6553">
        <w:rPr>
          <w:bCs/>
        </w:rPr>
        <w:t>, which</w:t>
      </w:r>
      <w:r w:rsidRPr="002E5EDC">
        <w:rPr>
          <w:bCs/>
        </w:rPr>
        <w:t xml:space="preserve"> can include aldehydes, peroxyacetyl nitrates, ozone, VOCs</w:t>
      </w:r>
      <w:r w:rsidR="005D6553">
        <w:rPr>
          <w:bCs/>
        </w:rPr>
        <w:t>,</w:t>
      </w:r>
      <w:r w:rsidRPr="002E5EDC">
        <w:rPr>
          <w:bCs/>
        </w:rPr>
        <w:t xml:space="preserve"> and NO</w:t>
      </w:r>
      <w:r w:rsidRPr="002E5EDC">
        <w:rPr>
          <w:bCs/>
          <w:vertAlign w:val="subscript"/>
        </w:rPr>
        <w:t>x</w:t>
      </w:r>
      <w:r w:rsidR="005D6553">
        <w:rPr>
          <w:bCs/>
        </w:rPr>
        <w:t>,</w:t>
      </w:r>
      <w:r w:rsidRPr="002E5EDC">
        <w:rPr>
          <w:bCs/>
        </w:rPr>
        <w:t xml:space="preserve"> is called photochemical smog. </w:t>
      </w:r>
      <w:r w:rsidR="00165A32" w:rsidRPr="002E5EDC">
        <w:rPr>
          <w:bCs/>
        </w:rPr>
        <w:t xml:space="preserve">Ozone is the largest component of photochemical smog. </w:t>
      </w:r>
      <w:r w:rsidRPr="002E5EDC">
        <w:rPr>
          <w:bCs/>
        </w:rPr>
        <w:t xml:space="preserve">This </w:t>
      </w:r>
      <w:r w:rsidR="00165A32" w:rsidRPr="002E5EDC">
        <w:rPr>
          <w:bCs/>
        </w:rPr>
        <w:t xml:space="preserve">smog </w:t>
      </w:r>
      <w:r w:rsidRPr="002E5EDC">
        <w:rPr>
          <w:bCs/>
        </w:rPr>
        <w:t xml:space="preserve">is found in all modern cities, but </w:t>
      </w:r>
      <w:r w:rsidR="00781861">
        <w:rPr>
          <w:bCs/>
        </w:rPr>
        <w:t xml:space="preserve">it’s found </w:t>
      </w:r>
      <w:r w:rsidRPr="002E5EDC">
        <w:rPr>
          <w:bCs/>
        </w:rPr>
        <w:t xml:space="preserve">especially </w:t>
      </w:r>
      <w:r w:rsidR="00781861">
        <w:rPr>
          <w:bCs/>
        </w:rPr>
        <w:t xml:space="preserve">in </w:t>
      </w:r>
      <w:r w:rsidRPr="002E5EDC">
        <w:rPr>
          <w:bCs/>
        </w:rPr>
        <w:t>cities with sunny, warm, dry climates and large number</w:t>
      </w:r>
      <w:r w:rsidR="00781861">
        <w:rPr>
          <w:bCs/>
        </w:rPr>
        <w:t>s</w:t>
      </w:r>
      <w:r w:rsidRPr="002E5EDC">
        <w:rPr>
          <w:bCs/>
        </w:rPr>
        <w:t xml:space="preserve"> of motor vehicles</w:t>
      </w:r>
      <w:r w:rsidR="006F78A4">
        <w:rPr>
          <w:bCs/>
        </w:rPr>
        <w:t>. The yellow-brown color of smog in the air is due in part to the nitrogen dioxide present, since this gas absorbs visible light near 400 nm</w:t>
      </w:r>
      <w:r w:rsidR="000B1D3A">
        <w:rPr>
          <w:bCs/>
        </w:rPr>
        <w:t xml:space="preserve"> (</w:t>
      </w:r>
      <w:r w:rsidR="000B1D3A" w:rsidRPr="000B1D3A">
        <w:rPr>
          <w:b/>
          <w:bCs/>
        </w:rPr>
        <w:t>Figure 1</w:t>
      </w:r>
      <w:r w:rsidR="000B1D3A" w:rsidRPr="005861C4">
        <w:rPr>
          <w:bCs/>
        </w:rPr>
        <w:t>)</w:t>
      </w:r>
      <w:r w:rsidRPr="005861C4">
        <w:rPr>
          <w:bCs/>
        </w:rPr>
        <w:t>.</w:t>
      </w:r>
    </w:p>
    <w:p w14:paraId="5A2B41DF" w14:textId="77777777" w:rsidR="00444E21" w:rsidRDefault="00444E21" w:rsidP="00F5526D">
      <w:pPr>
        <w:spacing w:after="0"/>
        <w:rPr>
          <w:bCs/>
        </w:rPr>
      </w:pPr>
    </w:p>
    <w:p w14:paraId="415BF079" w14:textId="69E594F3" w:rsidR="006F78A4" w:rsidRDefault="003128B4" w:rsidP="00F5526D">
      <w:pPr>
        <w:spacing w:after="0"/>
        <w:rPr>
          <w:bCs/>
        </w:rPr>
      </w:pPr>
      <w:r>
        <w:rPr>
          <w:bCs/>
        </w:rPr>
        <w:lastRenderedPageBreak/>
        <w:t>Short-term NO</w:t>
      </w:r>
      <w:r w:rsidRPr="005861C4">
        <w:rPr>
          <w:bCs/>
          <w:vertAlign w:val="subscript"/>
        </w:rPr>
        <w:t>2</w:t>
      </w:r>
      <w:r>
        <w:rPr>
          <w:bCs/>
        </w:rPr>
        <w:t xml:space="preserve"> exposure </w:t>
      </w:r>
      <w:ins w:id="16" w:author="mworkman" w:date="2015-05-27T13:56:00Z">
        <w:r w:rsidR="00865B49">
          <w:rPr>
            <w:bCs/>
          </w:rPr>
          <w:t xml:space="preserve">(30 min to 1 day) </w:t>
        </w:r>
      </w:ins>
      <w:r>
        <w:rPr>
          <w:bCs/>
        </w:rPr>
        <w:t>leads to adverse respiratory effects in healthy people and increased respiratory symptoms in people with asthma. NO</w:t>
      </w:r>
      <w:r w:rsidRPr="005861C4">
        <w:rPr>
          <w:bCs/>
          <w:vertAlign w:val="subscript"/>
        </w:rPr>
        <w:t>x</w:t>
      </w:r>
      <w:r>
        <w:rPr>
          <w:bCs/>
        </w:rPr>
        <w:t xml:space="preserve"> reacts with ammonia and other compounds to form particulates. These small particles can penetrate the lungs and cause respiratory problems</w:t>
      </w:r>
      <w:r w:rsidR="00D54FA0">
        <w:rPr>
          <w:bCs/>
        </w:rPr>
        <w:t>,</w:t>
      </w:r>
      <w:r>
        <w:rPr>
          <w:bCs/>
        </w:rPr>
        <w:t xml:space="preserve"> including emphysema and bronchitis. Individuals who spend a lot of time on the road or who live near a roadway experience considerably higher exposure to NO</w:t>
      </w:r>
      <w:r w:rsidRPr="005861C4">
        <w:rPr>
          <w:bCs/>
          <w:vertAlign w:val="subscript"/>
        </w:rPr>
        <w:t>2</w:t>
      </w:r>
      <w:r>
        <w:rPr>
          <w:bCs/>
        </w:rPr>
        <w:t>.</w:t>
      </w:r>
    </w:p>
    <w:p w14:paraId="488AEF30" w14:textId="77777777" w:rsidR="00444E21" w:rsidRDefault="00444E21" w:rsidP="00F5526D">
      <w:pPr>
        <w:spacing w:after="0"/>
        <w:rPr>
          <w:bCs/>
        </w:rPr>
      </w:pPr>
    </w:p>
    <w:p w14:paraId="3F13EC75" w14:textId="0BAACB44" w:rsidR="005C3DE1" w:rsidRPr="002E5EDC" w:rsidRDefault="001019D8" w:rsidP="00F5526D">
      <w:pPr>
        <w:spacing w:after="0"/>
        <w:rPr>
          <w:bCs/>
        </w:rPr>
      </w:pPr>
      <w:r w:rsidRPr="002E5EDC">
        <w:rPr>
          <w:bCs/>
        </w:rPr>
        <w:t>Due to the impact it has on human health and the environment</w:t>
      </w:r>
      <w:r w:rsidR="00D54FA0">
        <w:rPr>
          <w:bCs/>
        </w:rPr>
        <w:t>,</w:t>
      </w:r>
      <w:r w:rsidR="003128B4">
        <w:rPr>
          <w:bCs/>
        </w:rPr>
        <w:t xml:space="preserve"> </w:t>
      </w:r>
      <w:ins w:id="17" w:author="mworkman" w:date="2015-05-27T14:02:00Z">
        <w:r w:rsidR="00865B49">
          <w:rPr>
            <w:bCs/>
          </w:rPr>
          <w:t xml:space="preserve">the U.S. </w:t>
        </w:r>
      </w:ins>
      <w:ins w:id="18" w:author="Jacob Roundy" w:date="2015-05-29T15:36:00Z">
        <w:r w:rsidR="007A682C" w:rsidRPr="002E5EDC">
          <w:rPr>
            <w:bCs/>
          </w:rPr>
          <w:t xml:space="preserve">Environmental Protection Agency </w:t>
        </w:r>
        <w:r w:rsidR="007A682C">
          <w:rPr>
            <w:bCs/>
          </w:rPr>
          <w:t>(</w:t>
        </w:r>
      </w:ins>
      <w:ins w:id="19" w:author="mworkman" w:date="2015-05-27T14:02:00Z">
        <w:r w:rsidR="00865B49">
          <w:rPr>
            <w:bCs/>
          </w:rPr>
          <w:t>EPA</w:t>
        </w:r>
      </w:ins>
      <w:ins w:id="20" w:author="Jacob Roundy" w:date="2015-05-29T15:36:00Z">
        <w:r w:rsidR="007A682C">
          <w:rPr>
            <w:bCs/>
          </w:rPr>
          <w:t>)</w:t>
        </w:r>
      </w:ins>
      <w:ins w:id="21" w:author="mworkman" w:date="2015-05-27T14:02:00Z">
        <w:r w:rsidR="00865B49">
          <w:rPr>
            <w:bCs/>
          </w:rPr>
          <w:t xml:space="preserve"> has classified NO</w:t>
        </w:r>
        <w:r w:rsidR="00865B49" w:rsidRPr="00F5526D">
          <w:rPr>
            <w:bCs/>
            <w:vertAlign w:val="subscript"/>
          </w:rPr>
          <w:t>2</w:t>
        </w:r>
        <w:r w:rsidR="00865B49">
          <w:rPr>
            <w:bCs/>
          </w:rPr>
          <w:t xml:space="preserve"> as a criteria pollutant and has set the primary standard </w:t>
        </w:r>
      </w:ins>
      <w:ins w:id="22" w:author="mworkman" w:date="2015-05-27T14:03:00Z">
        <w:r w:rsidR="00865B49">
          <w:rPr>
            <w:bCs/>
          </w:rPr>
          <w:t xml:space="preserve">at 100 </w:t>
        </w:r>
        <w:r w:rsidR="00865B49" w:rsidRPr="00865B49">
          <w:rPr>
            <w:bCs/>
          </w:rPr>
          <w:t>ppb (</w:t>
        </w:r>
      </w:ins>
      <w:ins w:id="23" w:author="mworkman" w:date="2015-05-27T14:04:00Z">
        <w:r w:rsidR="00865B49" w:rsidRPr="00F5526D">
          <w:rPr>
            <w:color w:val="000000"/>
            <w:shd w:val="clear" w:color="auto" w:fill="FFFFFF"/>
          </w:rPr>
          <w:t>98th percentile of 1-hour daily maximum concentrations, averaged over 3 years</w:t>
        </w:r>
      </w:ins>
      <w:ins w:id="24" w:author="mworkman" w:date="2015-05-27T14:05:00Z">
        <w:r w:rsidR="00865B49">
          <w:rPr>
            <w:color w:val="000000"/>
            <w:shd w:val="clear" w:color="auto" w:fill="FFFFFF"/>
          </w:rPr>
          <w:t xml:space="preserve">) and 53 ppb (annual mean). </w:t>
        </w:r>
        <w:r w:rsidR="00865B49">
          <w:rPr>
            <w:bCs/>
          </w:rPr>
          <w:t>Considering</w:t>
        </w:r>
      </w:ins>
      <w:r w:rsidR="003128B4">
        <w:rPr>
          <w:bCs/>
        </w:rPr>
        <w:t xml:space="preserve"> that on-road vehicles account for approximately 1/3 of NO</w:t>
      </w:r>
      <w:r w:rsidR="003128B4" w:rsidRPr="00F5526D">
        <w:rPr>
          <w:bCs/>
          <w:vertAlign w:val="subscript"/>
        </w:rPr>
        <w:t>x</w:t>
      </w:r>
      <w:r w:rsidR="003128B4">
        <w:rPr>
          <w:bCs/>
        </w:rPr>
        <w:t xml:space="preserve"> emissions in the U.S.</w:t>
      </w:r>
      <w:r w:rsidRPr="002E5EDC">
        <w:rPr>
          <w:bCs/>
        </w:rPr>
        <w:t xml:space="preserve">, automobile emissions are </w:t>
      </w:r>
      <w:ins w:id="25" w:author="mworkman" w:date="2015-05-27T14:05:00Z">
        <w:r w:rsidR="00841301">
          <w:rPr>
            <w:bCs/>
          </w:rPr>
          <w:t xml:space="preserve">therefore </w:t>
        </w:r>
      </w:ins>
      <w:r w:rsidRPr="002E5EDC">
        <w:rPr>
          <w:bCs/>
        </w:rPr>
        <w:t>regulated through the Clean Air Act. The U</w:t>
      </w:r>
      <w:r w:rsidR="007A682C">
        <w:rPr>
          <w:bCs/>
        </w:rPr>
        <w:t>.</w:t>
      </w:r>
      <w:r w:rsidRPr="002E5EDC">
        <w:rPr>
          <w:bCs/>
        </w:rPr>
        <w:t>S</w:t>
      </w:r>
      <w:r w:rsidR="007A682C">
        <w:rPr>
          <w:bCs/>
        </w:rPr>
        <w:t>.</w:t>
      </w:r>
      <w:r w:rsidRPr="002E5EDC">
        <w:rPr>
          <w:bCs/>
        </w:rPr>
        <w:t xml:space="preserve"> EPA established emission standards that automobile manufacturers must follow when producing cars. Currently</w:t>
      </w:r>
      <w:r w:rsidR="004A16DB">
        <w:rPr>
          <w:bCs/>
        </w:rPr>
        <w:t>,</w:t>
      </w:r>
      <w:r w:rsidR="006F1E21" w:rsidRPr="002E5EDC">
        <w:rPr>
          <w:bCs/>
        </w:rPr>
        <w:t xml:space="preserve"> Tier 2 emission standards set that manufacturers must have fleet average NO</w:t>
      </w:r>
      <w:r w:rsidR="006F1E21" w:rsidRPr="002E5EDC">
        <w:rPr>
          <w:bCs/>
          <w:vertAlign w:val="subscript"/>
        </w:rPr>
        <w:t>x</w:t>
      </w:r>
      <w:r w:rsidR="006F1E21" w:rsidRPr="002E5EDC">
        <w:rPr>
          <w:bCs/>
        </w:rPr>
        <w:t xml:space="preserve"> emissions of </w:t>
      </w:r>
      <w:r w:rsidR="00165A32" w:rsidRPr="002E5EDC">
        <w:rPr>
          <w:bCs/>
        </w:rPr>
        <w:t xml:space="preserve">no more than </w:t>
      </w:r>
      <w:r w:rsidR="006F1E21" w:rsidRPr="002E5EDC">
        <w:rPr>
          <w:bCs/>
        </w:rPr>
        <w:t>0.07 g/mile.</w:t>
      </w:r>
    </w:p>
    <w:p w14:paraId="23C0E644" w14:textId="77777777" w:rsidR="00444E21" w:rsidRDefault="00444E21" w:rsidP="00F5526D">
      <w:pPr>
        <w:spacing w:after="0"/>
        <w:rPr>
          <w:bCs/>
        </w:rPr>
      </w:pPr>
    </w:p>
    <w:p w14:paraId="2EB244F6" w14:textId="32449E29" w:rsidR="005818CA" w:rsidRDefault="005C3DE1" w:rsidP="00F5526D">
      <w:pPr>
        <w:spacing w:after="0"/>
        <w:rPr>
          <w:bCs/>
        </w:rPr>
      </w:pPr>
      <w:r w:rsidRPr="002E5EDC">
        <w:rPr>
          <w:bCs/>
        </w:rPr>
        <w:t>One way manufacturers meet this standard is by using catalytic converters on their cars. This device is placed bet</w:t>
      </w:r>
      <w:r w:rsidR="009A43F3" w:rsidRPr="002E5EDC">
        <w:rPr>
          <w:bCs/>
        </w:rPr>
        <w:t>ween the engine and the tailpipe</w:t>
      </w:r>
      <w:r w:rsidRPr="002E5EDC">
        <w:rPr>
          <w:bCs/>
        </w:rPr>
        <w:t xml:space="preserve">. </w:t>
      </w:r>
      <w:r w:rsidR="009A43F3" w:rsidRPr="002E5EDC">
        <w:rPr>
          <w:bCs/>
        </w:rPr>
        <w:t xml:space="preserve">The exhaust stream passes through the catalytic converter and is exposed to a catalyst. </w:t>
      </w:r>
      <w:r w:rsidRPr="002E5EDC">
        <w:rPr>
          <w:bCs/>
        </w:rPr>
        <w:t>A reduction catalyst of platinum and rhodium is used to reduce the NO</w:t>
      </w:r>
      <w:r w:rsidRPr="002E5EDC">
        <w:rPr>
          <w:bCs/>
          <w:vertAlign w:val="subscript"/>
        </w:rPr>
        <w:t>x</w:t>
      </w:r>
      <w:r w:rsidR="00165A32" w:rsidRPr="002E5EDC">
        <w:rPr>
          <w:bCs/>
        </w:rPr>
        <w:t xml:space="preserve"> concentration in the exhaust</w:t>
      </w:r>
      <w:r w:rsidRPr="002E5EDC">
        <w:rPr>
          <w:bCs/>
        </w:rPr>
        <w:t xml:space="preserve">. When </w:t>
      </w:r>
      <w:r w:rsidR="009A43F3" w:rsidRPr="002E5EDC">
        <w:rPr>
          <w:bCs/>
        </w:rPr>
        <w:t>an NO or NO</w:t>
      </w:r>
      <w:r w:rsidR="009A43F3" w:rsidRPr="002E5EDC">
        <w:rPr>
          <w:bCs/>
          <w:vertAlign w:val="subscript"/>
        </w:rPr>
        <w:t>2</w:t>
      </w:r>
      <w:r w:rsidR="009A43F3" w:rsidRPr="002E5EDC">
        <w:rPr>
          <w:bCs/>
        </w:rPr>
        <w:t xml:space="preserve"> molecule in the exhaust contacts the catalyst, the nitrogen atom is grabbed off the molecule and held on</w:t>
      </w:r>
      <w:r w:rsidR="000B1D3A">
        <w:rPr>
          <w:bCs/>
        </w:rPr>
        <w:t xml:space="preserve">to </w:t>
      </w:r>
      <w:r w:rsidR="009A43F3" w:rsidRPr="002E5EDC">
        <w:rPr>
          <w:bCs/>
        </w:rPr>
        <w:t>by the catalyst. The oxygen is freed and forms O</w:t>
      </w:r>
      <w:r w:rsidR="009A43F3" w:rsidRPr="002E5EDC">
        <w:rPr>
          <w:bCs/>
          <w:vertAlign w:val="subscript"/>
        </w:rPr>
        <w:t>2</w:t>
      </w:r>
      <w:r w:rsidR="009A43F3" w:rsidRPr="002E5EDC">
        <w:rPr>
          <w:bCs/>
        </w:rPr>
        <w:t>. The nitrogen atom on the catalyst bind</w:t>
      </w:r>
      <w:r w:rsidR="00F64132">
        <w:rPr>
          <w:bCs/>
        </w:rPr>
        <w:t>s</w:t>
      </w:r>
      <w:r w:rsidR="009A43F3" w:rsidRPr="002E5EDC">
        <w:rPr>
          <w:bCs/>
        </w:rPr>
        <w:t xml:space="preserve"> with another nitrogen atom held on the catalyst to form N</w:t>
      </w:r>
      <w:r w:rsidR="009A43F3" w:rsidRPr="002E5EDC">
        <w:rPr>
          <w:bCs/>
          <w:vertAlign w:val="subscript"/>
        </w:rPr>
        <w:t>2</w:t>
      </w:r>
      <w:r w:rsidR="009A43F3" w:rsidRPr="002E5EDC">
        <w:rPr>
          <w:bCs/>
        </w:rPr>
        <w:t xml:space="preserve">. </w:t>
      </w:r>
    </w:p>
    <w:p w14:paraId="5BE78B0D" w14:textId="77777777" w:rsidR="005818CA" w:rsidRDefault="005818CA" w:rsidP="00F5526D">
      <w:pPr>
        <w:spacing w:after="0"/>
        <w:rPr>
          <w:bCs/>
        </w:rPr>
      </w:pPr>
    </w:p>
    <w:p w14:paraId="782A3245" w14:textId="6197CFA4" w:rsidR="005C3DE1" w:rsidRPr="00F5526D" w:rsidRDefault="00165A32" w:rsidP="00F5526D">
      <w:pPr>
        <w:spacing w:after="0"/>
        <w:rPr>
          <w:bCs/>
        </w:rPr>
      </w:pPr>
      <w:r w:rsidRPr="002E5EDC">
        <w:rPr>
          <w:bCs/>
        </w:rPr>
        <w:t>Catalytic converters have greatly reduced the emissions of NO</w:t>
      </w:r>
      <w:r w:rsidRPr="002E5EDC">
        <w:rPr>
          <w:bCs/>
          <w:vertAlign w:val="subscript"/>
        </w:rPr>
        <w:t>x</w:t>
      </w:r>
      <w:r w:rsidRPr="002E5EDC">
        <w:rPr>
          <w:bCs/>
        </w:rPr>
        <w:t xml:space="preserve"> from car exhaust</w:t>
      </w:r>
      <w:ins w:id="26" w:author="mworkman" w:date="2015-05-27T13:49:00Z">
        <w:r w:rsidR="00E72DE7">
          <w:rPr>
            <w:bCs/>
          </w:rPr>
          <w:t xml:space="preserve"> – up to 80% reduction</w:t>
        </w:r>
      </w:ins>
      <w:ins w:id="27" w:author="Jacob Roundy" w:date="2015-05-29T15:38:00Z">
        <w:r w:rsidR="007A682C">
          <w:rPr>
            <w:bCs/>
          </w:rPr>
          <w:t>,</w:t>
        </w:r>
      </w:ins>
      <w:ins w:id="28" w:author="mworkman" w:date="2015-05-27T13:49:00Z">
        <w:r w:rsidR="00E72DE7">
          <w:rPr>
            <w:bCs/>
          </w:rPr>
          <w:t xml:space="preserve"> when performing properly</w:t>
        </w:r>
      </w:ins>
      <w:r w:rsidRPr="002E5EDC">
        <w:rPr>
          <w:bCs/>
        </w:rPr>
        <w:t>. However, they only work when they have reached a fairly high temperature. Therefore, when do</w:t>
      </w:r>
      <w:r w:rsidR="00F64132">
        <w:rPr>
          <w:bCs/>
        </w:rPr>
        <w:t>ing</w:t>
      </w:r>
      <w:r w:rsidRPr="002E5EDC">
        <w:rPr>
          <w:bCs/>
        </w:rPr>
        <w:t xml:space="preserve"> a cold start of</w:t>
      </w:r>
      <w:r w:rsidR="00F64132">
        <w:rPr>
          <w:bCs/>
        </w:rPr>
        <w:t xml:space="preserve"> a</w:t>
      </w:r>
      <w:r w:rsidRPr="002E5EDC">
        <w:rPr>
          <w:bCs/>
        </w:rPr>
        <w:t xml:space="preserve"> car, the catalytic converter is removing virtually no NO</w:t>
      </w:r>
      <w:r w:rsidRPr="002E5EDC">
        <w:rPr>
          <w:bCs/>
          <w:vertAlign w:val="subscript"/>
        </w:rPr>
        <w:t>x</w:t>
      </w:r>
      <w:r w:rsidRPr="002E5EDC">
        <w:rPr>
          <w:bCs/>
        </w:rPr>
        <w:t>. It isn’t until the catalytic converter reaches higher temperatures that it effectively removes the NO</w:t>
      </w:r>
      <w:r w:rsidRPr="002E5EDC">
        <w:rPr>
          <w:bCs/>
          <w:vertAlign w:val="subscript"/>
        </w:rPr>
        <w:t>x</w:t>
      </w:r>
      <w:r w:rsidRPr="002E5EDC">
        <w:rPr>
          <w:bCs/>
        </w:rPr>
        <w:t xml:space="preserve"> from the exhaust stream.</w:t>
      </w:r>
      <w:r w:rsidR="00444E21">
        <w:rPr>
          <w:bCs/>
        </w:rPr>
        <w:t xml:space="preserve"> </w:t>
      </w:r>
      <w:ins w:id="29" w:author="mworkman" w:date="2015-05-27T14:19:00Z">
        <w:r w:rsidR="00AD13D8">
          <w:rPr>
            <w:bCs/>
          </w:rPr>
          <w:t xml:space="preserve">Catalytic converters do not work on diesel passenger cars due to the lean conditions under which they operate. </w:t>
        </w:r>
        <w:del w:id="30" w:author="Jacob Roundy" w:date="2015-05-29T15:38:00Z">
          <w:r w:rsidR="00AD13D8" w:rsidDel="007A682C">
            <w:rPr>
              <w:bCs/>
            </w:rPr>
            <w:delText xml:space="preserve"> </w:delText>
          </w:r>
        </w:del>
        <w:r w:rsidR="00AD13D8">
          <w:rPr>
            <w:bCs/>
          </w:rPr>
          <w:t xml:space="preserve">In addition, the sulfur in diesel fuel also </w:t>
        </w:r>
      </w:ins>
      <w:ins w:id="31" w:author="mworkman" w:date="2015-05-27T14:30:00Z">
        <w:r w:rsidR="0049147E">
          <w:rPr>
            <w:bCs/>
          </w:rPr>
          <w:t>deactivates</w:t>
        </w:r>
      </w:ins>
      <w:ins w:id="32" w:author="mworkman" w:date="2015-05-27T14:19:00Z">
        <w:r w:rsidR="00AD13D8">
          <w:rPr>
            <w:bCs/>
          </w:rPr>
          <w:t xml:space="preserve"> the catalyst. </w:t>
        </w:r>
      </w:ins>
      <w:ins w:id="33" w:author="mworkman" w:date="2015-05-27T14:21:00Z">
        <w:r w:rsidR="00AD13D8">
          <w:rPr>
            <w:bCs/>
          </w:rPr>
          <w:t>The NO</w:t>
        </w:r>
        <w:r w:rsidR="00AD13D8" w:rsidRPr="00F5526D">
          <w:rPr>
            <w:bCs/>
            <w:vertAlign w:val="subscript"/>
          </w:rPr>
          <w:t>x</w:t>
        </w:r>
        <w:r w:rsidR="00AD13D8">
          <w:rPr>
            <w:bCs/>
          </w:rPr>
          <w:t xml:space="preserve"> in diesel engines are reduced mainly through the exhaust gas recirculation (EGR) valve</w:t>
        </w:r>
      </w:ins>
      <w:ins w:id="34" w:author="Jacob Roundy" w:date="2015-05-29T15:39:00Z">
        <w:r w:rsidR="007A682C">
          <w:rPr>
            <w:bCs/>
          </w:rPr>
          <w:t>,</w:t>
        </w:r>
      </w:ins>
      <w:ins w:id="35" w:author="mworkman" w:date="2015-05-27T14:21:00Z">
        <w:r w:rsidR="00AD13D8">
          <w:rPr>
            <w:bCs/>
          </w:rPr>
          <w:t xml:space="preserve"> which cools the temperature of the combustion gases. </w:t>
        </w:r>
      </w:ins>
      <w:ins w:id="36" w:author="mworkman" w:date="2015-05-27T14:19:00Z">
        <w:r w:rsidR="00AD13D8">
          <w:rPr>
            <w:bCs/>
          </w:rPr>
          <w:t>As a result, diesel cars genera</w:t>
        </w:r>
      </w:ins>
      <w:ins w:id="37" w:author="mworkman" w:date="2015-05-27T14:21:00Z">
        <w:r w:rsidR="00AD13D8">
          <w:rPr>
            <w:bCs/>
          </w:rPr>
          <w:t>l</w:t>
        </w:r>
      </w:ins>
      <w:ins w:id="38" w:author="mworkman" w:date="2015-05-27T14:19:00Z">
        <w:r w:rsidR="00AD13D8">
          <w:rPr>
            <w:bCs/>
          </w:rPr>
          <w:t>ly emit more NO</w:t>
        </w:r>
        <w:r w:rsidR="00AD13D8" w:rsidRPr="00F5526D">
          <w:rPr>
            <w:bCs/>
            <w:vertAlign w:val="subscript"/>
          </w:rPr>
          <w:t>x</w:t>
        </w:r>
        <w:r w:rsidR="00AD13D8">
          <w:rPr>
            <w:bCs/>
          </w:rPr>
          <w:t xml:space="preserve"> than gasoline cars.</w:t>
        </w:r>
      </w:ins>
    </w:p>
    <w:p w14:paraId="3A4E9446" w14:textId="77777777" w:rsidR="00444E21" w:rsidRDefault="00444E21" w:rsidP="00F5526D">
      <w:pPr>
        <w:spacing w:after="0"/>
        <w:rPr>
          <w:b/>
          <w:sz w:val="28"/>
          <w:szCs w:val="28"/>
        </w:rPr>
      </w:pPr>
    </w:p>
    <w:p w14:paraId="157CB533" w14:textId="77777777" w:rsidR="00BE385F" w:rsidRDefault="00B84DE8" w:rsidP="00F5526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Principles </w:t>
      </w:r>
    </w:p>
    <w:p w14:paraId="0402DAC4" w14:textId="50979462" w:rsidR="008014B0" w:rsidRDefault="00001DA7" w:rsidP="00F5526D">
      <w:pPr>
        <w:spacing w:after="0"/>
        <w:rPr>
          <w:ins w:id="39" w:author="mworkman" w:date="2015-05-28T15:43:00Z"/>
        </w:rPr>
      </w:pPr>
      <w:r>
        <w:t>In this experiment, the concentration of NO</w:t>
      </w:r>
      <w:r w:rsidRPr="00BE385F">
        <w:rPr>
          <w:vertAlign w:val="subscript"/>
        </w:rPr>
        <w:t>x</w:t>
      </w:r>
      <w:r>
        <w:t xml:space="preserve"> in the exhaust stream of various brands of automobiles </w:t>
      </w:r>
      <w:r w:rsidR="002B02E2">
        <w:t>are</w:t>
      </w:r>
      <w:r>
        <w:t xml:space="preserve"> measured</w:t>
      </w:r>
      <w:r w:rsidR="009A43F3">
        <w:t xml:space="preserve"> twice (upon start-up and after 10 min)</w:t>
      </w:r>
      <w:r w:rsidR="00165A32">
        <w:t xml:space="preserve"> to study the ability of the car’s catalytic converter to remove</w:t>
      </w:r>
      <w:r w:rsidR="009A43F3">
        <w:t xml:space="preserve"> NO</w:t>
      </w:r>
      <w:r w:rsidR="009A43F3" w:rsidRPr="009A43F3">
        <w:rPr>
          <w:vertAlign w:val="subscript"/>
        </w:rPr>
        <w:t>x</w:t>
      </w:r>
      <w:r w:rsidR="009A43F3">
        <w:t xml:space="preserve"> from the exhaust</w:t>
      </w:r>
      <w:r w:rsidR="00510C66">
        <w:t xml:space="preserve">. </w:t>
      </w:r>
      <w:ins w:id="40" w:author="mworkman" w:date="2015-05-28T15:40:00Z">
        <w:r w:rsidR="008014B0">
          <w:t>The catalytic converter requires a high temperature to be effective.</w:t>
        </w:r>
        <w:del w:id="41" w:author="Jacob Roundy" w:date="2015-05-29T15:42:00Z">
          <w:r w:rsidR="008014B0" w:rsidDel="00331B6B">
            <w:delText xml:space="preserve"> </w:delText>
          </w:r>
        </w:del>
        <w:r w:rsidR="008014B0">
          <w:t xml:space="preserve"> Therefore, the measurement of the exhaust upon start</w:t>
        </w:r>
      </w:ins>
      <w:ins w:id="42" w:author="mworkman" w:date="2015-05-28T15:42:00Z">
        <w:r w:rsidR="008014B0">
          <w:t>-</w:t>
        </w:r>
      </w:ins>
      <w:ins w:id="43" w:author="mworkman" w:date="2015-05-28T15:40:00Z">
        <w:r w:rsidR="008014B0">
          <w:t>up of the car represents the amount of NO</w:t>
        </w:r>
        <w:r w:rsidR="008014B0" w:rsidRPr="00F5526D">
          <w:rPr>
            <w:vertAlign w:val="subscript"/>
          </w:rPr>
          <w:t>x</w:t>
        </w:r>
        <w:r w:rsidR="008014B0">
          <w:t xml:space="preserve"> in the exhaust without the catalytic converter working.</w:t>
        </w:r>
        <w:del w:id="44" w:author="Jacob Roundy" w:date="2015-05-29T15:42:00Z">
          <w:r w:rsidR="008014B0" w:rsidDel="00331B6B">
            <w:delText xml:space="preserve"> </w:delText>
          </w:r>
        </w:del>
      </w:ins>
      <w:ins w:id="45" w:author="mworkman" w:date="2015-05-28T15:43:00Z">
        <w:del w:id="46" w:author="Jacob Roundy" w:date="2015-05-29T15:42:00Z">
          <w:r w:rsidR="008014B0" w:rsidDel="00331B6B">
            <w:delText xml:space="preserve"> </w:delText>
          </w:r>
        </w:del>
        <w:r w:rsidR="008014B0">
          <w:t xml:space="preserve"> T</w:t>
        </w:r>
      </w:ins>
      <w:ins w:id="47" w:author="mworkman" w:date="2015-05-28T15:41:00Z">
        <w:r w:rsidR="008014B0">
          <w:t>he measurement of the exhaust after 10 min represents the amount of NO</w:t>
        </w:r>
        <w:r w:rsidR="008014B0" w:rsidRPr="00F5526D">
          <w:rPr>
            <w:vertAlign w:val="subscript"/>
          </w:rPr>
          <w:t>x</w:t>
        </w:r>
        <w:r w:rsidR="008014B0">
          <w:t xml:space="preserve"> in the exhaust after the catalytic converter is in effect.</w:t>
        </w:r>
      </w:ins>
    </w:p>
    <w:p w14:paraId="6ADA5C05" w14:textId="77777777" w:rsidR="00444E21" w:rsidRDefault="00444E21" w:rsidP="00F5526D">
      <w:pPr>
        <w:spacing w:after="0"/>
        <w:rPr>
          <w:rFonts w:cs="Arial"/>
          <w:color w:val="000000"/>
          <w:shd w:val="clear" w:color="auto" w:fill="FFFFFF"/>
        </w:rPr>
      </w:pPr>
    </w:p>
    <w:p w14:paraId="797CB5BA" w14:textId="120CF002" w:rsidR="00001DA7" w:rsidRDefault="00A84B79" w:rsidP="00F5526D">
      <w:pPr>
        <w:spacing w:after="0"/>
      </w:pPr>
      <w:r>
        <w:rPr>
          <w:rFonts w:cs="Arial"/>
          <w:color w:val="000000"/>
          <w:shd w:val="clear" w:color="auto" w:fill="FFFFFF"/>
        </w:rPr>
        <w:lastRenderedPageBreak/>
        <w:t xml:space="preserve">The </w:t>
      </w:r>
      <w:r w:rsidR="009A43F3">
        <w:rPr>
          <w:rFonts w:cs="Arial"/>
          <w:color w:val="000000"/>
          <w:shd w:val="clear" w:color="auto" w:fill="FFFFFF"/>
        </w:rPr>
        <w:t>NO</w:t>
      </w:r>
      <w:r w:rsidR="009A43F3" w:rsidRPr="009A43F3">
        <w:rPr>
          <w:rFonts w:cs="Arial"/>
          <w:color w:val="000000"/>
          <w:shd w:val="clear" w:color="auto" w:fill="FFFFFF"/>
          <w:vertAlign w:val="subscript"/>
        </w:rPr>
        <w:t>x</w:t>
      </w:r>
      <w:r w:rsidR="009A43F3">
        <w:rPr>
          <w:rFonts w:cs="Arial"/>
          <w:color w:val="000000"/>
          <w:shd w:val="clear" w:color="auto" w:fill="FFFFFF"/>
        </w:rPr>
        <w:t xml:space="preserve"> concentration</w:t>
      </w:r>
      <w:r w:rsidRPr="00A84B79">
        <w:rPr>
          <w:rFonts w:cs="Arial"/>
          <w:color w:val="000000"/>
          <w:shd w:val="clear" w:color="auto" w:fill="FFFFFF"/>
        </w:rPr>
        <w:t xml:space="preserve"> is determined colorimetrically by diazotization of sulfan</w:t>
      </w:r>
      <w:r w:rsidR="009A43F3">
        <w:rPr>
          <w:rFonts w:cs="Arial"/>
          <w:color w:val="000000"/>
          <w:shd w:val="clear" w:color="auto" w:fill="FFFFFF"/>
        </w:rPr>
        <w:t>ilic acid and subsequent</w:t>
      </w:r>
      <w:r w:rsidR="0015601B">
        <w:rPr>
          <w:rFonts w:cs="Arial"/>
          <w:color w:val="000000"/>
          <w:shd w:val="clear" w:color="auto" w:fill="FFFFFF"/>
        </w:rPr>
        <w:t xml:space="preserve"> reacting</w:t>
      </w:r>
      <w:r w:rsidRPr="00A84B79">
        <w:rPr>
          <w:rFonts w:cs="Arial"/>
          <w:color w:val="000000"/>
          <w:shd w:val="clear" w:color="auto" w:fill="FFFFFF"/>
        </w:rPr>
        <w:t xml:space="preserve"> with N-(1-naphthyl)-ethylenediamine</w:t>
      </w:r>
      <w:r>
        <w:rPr>
          <w:rFonts w:cs="Arial"/>
          <w:color w:val="000000"/>
          <w:shd w:val="clear" w:color="auto" w:fill="FFFFFF"/>
        </w:rPr>
        <w:t xml:space="preserve"> and measuring the color intensity </w:t>
      </w:r>
      <w:r w:rsidR="0015601B">
        <w:rPr>
          <w:rFonts w:cs="Arial"/>
          <w:color w:val="000000"/>
          <w:shd w:val="clear" w:color="auto" w:fill="FFFFFF"/>
        </w:rPr>
        <w:t xml:space="preserve">of the resulting azo dye molecule </w:t>
      </w:r>
      <w:r>
        <w:rPr>
          <w:rFonts w:cs="Arial"/>
          <w:color w:val="000000"/>
          <w:shd w:val="clear" w:color="auto" w:fill="FFFFFF"/>
        </w:rPr>
        <w:t>using a UV-VIS spectrophotometer</w:t>
      </w:r>
      <w:r w:rsidR="00F91A98">
        <w:rPr>
          <w:rFonts w:cs="Arial"/>
          <w:color w:val="000000"/>
          <w:shd w:val="clear" w:color="auto" w:fill="FFFFFF"/>
        </w:rPr>
        <w:t xml:space="preserve"> set at 550 nm</w:t>
      </w:r>
      <w:r>
        <w:rPr>
          <w:rFonts w:cs="Arial"/>
          <w:color w:val="000000"/>
          <w:shd w:val="clear" w:color="auto" w:fill="FFFFFF"/>
        </w:rPr>
        <w:t>.</w:t>
      </w:r>
    </w:p>
    <w:p w14:paraId="5F52BBFE" w14:textId="77777777" w:rsidR="008014B0" w:rsidRDefault="008014B0" w:rsidP="00F5526D">
      <w:pPr>
        <w:spacing w:after="0"/>
      </w:pPr>
    </w:p>
    <w:p w14:paraId="56091504" w14:textId="34152280" w:rsidR="00444E21" w:rsidRDefault="00006F21" w:rsidP="00F5526D">
      <w:pPr>
        <w:spacing w:after="0"/>
      </w:pPr>
      <w:ins w:id="48" w:author="mworkman" w:date="2015-05-28T15:24:00Z">
        <w:r>
          <w:t>In solution, NO and NO</w:t>
        </w:r>
        <w:r w:rsidRPr="00F5526D">
          <w:rPr>
            <w:vertAlign w:val="subscript"/>
          </w:rPr>
          <w:t>2</w:t>
        </w:r>
        <w:r>
          <w:t xml:space="preserve"> undergo the following reactions to form NO</w:t>
        </w:r>
        <w:r w:rsidRPr="00F5526D">
          <w:rPr>
            <w:vertAlign w:val="subscript"/>
          </w:rPr>
          <w:t>2</w:t>
        </w:r>
      </w:ins>
      <w:r w:rsidRPr="00F5526D">
        <w:rPr>
          <w:sz w:val="36"/>
          <w:vertAlign w:val="superscript"/>
        </w:rPr>
        <w:t>-</w:t>
      </w:r>
      <w:ins w:id="49" w:author="mworkman" w:date="2015-05-28T15:02:00Z">
        <w:r w:rsidR="0024096A">
          <w:t>:</w:t>
        </w:r>
        <w:del w:id="50" w:author="Jacob Roundy" w:date="2015-05-29T15:50:00Z">
          <w:r w:rsidR="0024096A" w:rsidDel="0076321A">
            <w:delText xml:space="preserve"> </w:delText>
          </w:r>
        </w:del>
      </w:ins>
      <w:del w:id="51" w:author="Jacob Roundy" w:date="2015-05-29T15:50:00Z">
        <w:r w:rsidR="00001DA7" w:rsidDel="0076321A">
          <w:delText xml:space="preserve"> </w:delText>
        </w:r>
      </w:del>
    </w:p>
    <w:p w14:paraId="4054947C" w14:textId="35781531" w:rsidR="00001DA7" w:rsidRDefault="00001DA7" w:rsidP="00F5526D">
      <w:pPr>
        <w:spacing w:after="0"/>
      </w:pPr>
      <w:del w:id="52" w:author="mworkman" w:date="2015-05-28T15:02:00Z">
        <w:r w:rsidDel="0024096A">
          <w:delText>is converted to nitrous acid (HNO</w:delText>
        </w:r>
        <w:r w:rsidRPr="007F4A66" w:rsidDel="0024096A">
          <w:rPr>
            <w:vertAlign w:val="subscript"/>
          </w:rPr>
          <w:delText>2</w:delText>
        </w:r>
        <w:r w:rsidDel="0024096A">
          <w:delText>) through the following reactions:</w:delText>
        </w:r>
      </w:del>
    </w:p>
    <w:p w14:paraId="07D132E4" w14:textId="21AC46DC" w:rsidR="00001DA7" w:rsidDel="0024096A" w:rsidRDefault="00001DA7" w:rsidP="00F5526D">
      <w:pPr>
        <w:spacing w:after="0"/>
        <w:jc w:val="center"/>
        <w:rPr>
          <w:del w:id="53" w:author="mworkman" w:date="2015-05-28T15:02:00Z"/>
        </w:rPr>
      </w:pPr>
      <w:del w:id="54" w:author="mworkman" w:date="2015-05-28T15:02:00Z">
        <w:r w:rsidDel="0024096A">
          <w:delText>4 NO + O</w:delText>
        </w:r>
        <w:r w:rsidRPr="007F4A66" w:rsidDel="0024096A">
          <w:rPr>
            <w:vertAlign w:val="subscript"/>
          </w:rPr>
          <w:delText>2</w:delText>
        </w:r>
        <w:r w:rsidDel="0024096A">
          <w:delText xml:space="preserve"> + 2 H</w:delText>
        </w:r>
        <w:r w:rsidRPr="007F4A66" w:rsidDel="0024096A">
          <w:rPr>
            <w:vertAlign w:val="subscript"/>
          </w:rPr>
          <w:delText>2</w:delText>
        </w:r>
        <w:r w:rsidDel="0024096A">
          <w:delText>O → 4 HNO</w:delText>
        </w:r>
        <w:r w:rsidRPr="007F4A66" w:rsidDel="0024096A">
          <w:rPr>
            <w:vertAlign w:val="subscript"/>
          </w:rPr>
          <w:delText>2</w:delText>
        </w:r>
      </w:del>
    </w:p>
    <w:p w14:paraId="7F9A0022" w14:textId="2B889A3D" w:rsidR="00001DA7" w:rsidRDefault="00001DA7" w:rsidP="00F5526D">
      <w:pPr>
        <w:spacing w:after="0"/>
        <w:jc w:val="center"/>
        <w:rPr>
          <w:ins w:id="55" w:author="mworkman" w:date="2015-05-28T15:25:00Z"/>
        </w:rPr>
      </w:pPr>
      <w:r>
        <w:t>2 NO</w:t>
      </w:r>
      <w:r w:rsidRPr="007F4A66">
        <w:rPr>
          <w:vertAlign w:val="subscript"/>
        </w:rPr>
        <w:t>2</w:t>
      </w:r>
      <w:ins w:id="56" w:author="mworkman" w:date="2015-05-28T15:02:00Z">
        <w:r w:rsidR="0024096A">
          <w:rPr>
            <w:vertAlign w:val="subscript"/>
          </w:rPr>
          <w:t xml:space="preserve"> (g)</w:t>
        </w:r>
      </w:ins>
      <w:r>
        <w:t xml:space="preserve"> + H</w:t>
      </w:r>
      <w:r w:rsidRPr="007F4A66">
        <w:rPr>
          <w:vertAlign w:val="subscript"/>
        </w:rPr>
        <w:t>2</w:t>
      </w:r>
      <w:r>
        <w:t>O</w:t>
      </w:r>
      <w:ins w:id="57" w:author="mworkman" w:date="2015-05-28T15:03:00Z">
        <w:r w:rsidR="0024096A">
          <w:t xml:space="preserve"> </w:t>
        </w:r>
        <w:r w:rsidR="0024096A" w:rsidRPr="00F5526D">
          <w:rPr>
            <w:vertAlign w:val="subscript"/>
          </w:rPr>
          <w:t>(l)</w:t>
        </w:r>
      </w:ins>
      <w:r>
        <w:t xml:space="preserve"> → </w:t>
      </w:r>
      <w:del w:id="58" w:author="mworkman" w:date="2015-05-28T15:04:00Z">
        <w:r w:rsidDel="0024096A">
          <w:delText>HNO</w:delText>
        </w:r>
        <w:r w:rsidDel="0024096A">
          <w:rPr>
            <w:vertAlign w:val="subscript"/>
          </w:rPr>
          <w:delText>2</w:delText>
        </w:r>
        <w:r w:rsidDel="0024096A">
          <w:delText xml:space="preserve"> + </w:delText>
        </w:r>
        <w:commentRangeStart w:id="59"/>
        <w:commentRangeStart w:id="60"/>
        <w:r w:rsidDel="0024096A">
          <w:delText>HNO</w:delText>
        </w:r>
        <w:r w:rsidRPr="007F4A66" w:rsidDel="0024096A">
          <w:rPr>
            <w:vertAlign w:val="subscript"/>
          </w:rPr>
          <w:delText>3</w:delText>
        </w:r>
        <w:commentRangeEnd w:id="59"/>
        <w:r w:rsidR="00864688" w:rsidDel="0024096A">
          <w:rPr>
            <w:rStyle w:val="CommentReference"/>
          </w:rPr>
          <w:commentReference w:id="59"/>
        </w:r>
      </w:del>
      <w:commentRangeEnd w:id="60"/>
      <w:r w:rsidR="00C53B5A">
        <w:rPr>
          <w:rStyle w:val="CommentReference"/>
        </w:rPr>
        <w:commentReference w:id="60"/>
      </w:r>
      <w:ins w:id="61" w:author="mworkman" w:date="2015-05-28T15:04:00Z">
        <w:r w:rsidR="0024096A">
          <w:t>2H</w:t>
        </w:r>
        <w:r w:rsidR="0024096A" w:rsidRPr="00861F91">
          <w:rPr>
            <w:sz w:val="32"/>
            <w:vertAlign w:val="superscript"/>
          </w:rPr>
          <w:t>+</w:t>
        </w:r>
        <w:r w:rsidR="0024096A">
          <w:t xml:space="preserve"> </w:t>
        </w:r>
        <w:r w:rsidR="0024096A" w:rsidRPr="00F5526D">
          <w:rPr>
            <w:vertAlign w:val="subscript"/>
          </w:rPr>
          <w:t>(aq)</w:t>
        </w:r>
        <w:r w:rsidR="0024096A">
          <w:t xml:space="preserve"> + NO</w:t>
        </w:r>
        <w:r w:rsidR="0024096A" w:rsidRPr="00F5526D">
          <w:rPr>
            <w:vertAlign w:val="subscript"/>
          </w:rPr>
          <w:t>2</w:t>
        </w:r>
        <w:r w:rsidR="0024096A" w:rsidRPr="00F5526D">
          <w:rPr>
            <w:sz w:val="36"/>
            <w:vertAlign w:val="superscript"/>
          </w:rPr>
          <w:t>-</w:t>
        </w:r>
        <w:r w:rsidR="0024096A">
          <w:t xml:space="preserve"> </w:t>
        </w:r>
        <w:r w:rsidR="0024096A" w:rsidRPr="00F5526D">
          <w:rPr>
            <w:vertAlign w:val="subscript"/>
          </w:rPr>
          <w:t>(aq)</w:t>
        </w:r>
        <w:r w:rsidR="0024096A">
          <w:t xml:space="preserve"> + NO</w:t>
        </w:r>
        <w:r w:rsidR="0024096A" w:rsidRPr="00F5526D">
          <w:rPr>
            <w:vertAlign w:val="subscript"/>
          </w:rPr>
          <w:t>3</w:t>
        </w:r>
        <w:r w:rsidR="0024096A" w:rsidRPr="00F5526D">
          <w:rPr>
            <w:sz w:val="36"/>
            <w:vertAlign w:val="superscript"/>
          </w:rPr>
          <w:t>-</w:t>
        </w:r>
        <w:r w:rsidR="0024096A">
          <w:t xml:space="preserve"> </w:t>
        </w:r>
        <w:r w:rsidR="0024096A" w:rsidRPr="00F5526D">
          <w:rPr>
            <w:vertAlign w:val="subscript"/>
          </w:rPr>
          <w:t>(aq)</w:t>
        </w:r>
      </w:ins>
    </w:p>
    <w:p w14:paraId="418DA06F" w14:textId="5B17E39E" w:rsidR="00006F21" w:rsidRPr="00C53B5A" w:rsidRDefault="00006F21" w:rsidP="00F5526D">
      <w:pPr>
        <w:spacing w:after="0"/>
        <w:jc w:val="center"/>
      </w:pPr>
      <w:ins w:id="62" w:author="mworkman" w:date="2015-05-28T15:25:00Z">
        <w:r>
          <w:t xml:space="preserve">4NO </w:t>
        </w:r>
        <w:r w:rsidRPr="00F5526D">
          <w:rPr>
            <w:vertAlign w:val="subscript"/>
          </w:rPr>
          <w:t>(g)</w:t>
        </w:r>
        <w:r>
          <w:t xml:space="preserve"> + O</w:t>
        </w:r>
        <w:r w:rsidRPr="00F5526D">
          <w:rPr>
            <w:vertAlign w:val="subscript"/>
          </w:rPr>
          <w:t>2</w:t>
        </w:r>
        <w:r>
          <w:t xml:space="preserve"> </w:t>
        </w:r>
        <w:r w:rsidRPr="00F5526D">
          <w:rPr>
            <w:vertAlign w:val="subscript"/>
          </w:rPr>
          <w:t xml:space="preserve">(g) </w:t>
        </w:r>
        <w:r>
          <w:t>+ 2</w:t>
        </w:r>
      </w:ins>
      <w:ins w:id="63" w:author="mworkman" w:date="2015-05-28T15:26:00Z">
        <w:r w:rsidR="00C53B5A">
          <w:t xml:space="preserve"> </w:t>
        </w:r>
      </w:ins>
      <w:ins w:id="64" w:author="mworkman" w:date="2015-05-28T15:25:00Z">
        <w:r>
          <w:t>H</w:t>
        </w:r>
        <w:r w:rsidRPr="00F5526D">
          <w:rPr>
            <w:vertAlign w:val="subscript"/>
          </w:rPr>
          <w:t>2</w:t>
        </w:r>
        <w:r>
          <w:t xml:space="preserve">O </w:t>
        </w:r>
      </w:ins>
      <w:ins w:id="65" w:author="mworkman" w:date="2015-05-28T15:26:00Z">
        <w:r w:rsidRPr="00F5526D">
          <w:rPr>
            <w:vertAlign w:val="subscript"/>
          </w:rPr>
          <w:t>(l)</w:t>
        </w:r>
        <w:r>
          <w:t xml:space="preserve"> →</w:t>
        </w:r>
        <w:r w:rsidR="00C53B5A">
          <w:t xml:space="preserve"> 4 NO</w:t>
        </w:r>
        <w:r w:rsidR="00C53B5A" w:rsidRPr="00F5526D">
          <w:rPr>
            <w:vertAlign w:val="subscript"/>
          </w:rPr>
          <w:t>2</w:t>
        </w:r>
        <w:r w:rsidR="00C53B5A" w:rsidRPr="00F5526D">
          <w:rPr>
            <w:sz w:val="36"/>
            <w:vertAlign w:val="superscript"/>
          </w:rPr>
          <w:t>-</w:t>
        </w:r>
        <w:r w:rsidR="00C53B5A">
          <w:t xml:space="preserve"> </w:t>
        </w:r>
        <w:r w:rsidR="00C53B5A" w:rsidRPr="00F5526D">
          <w:rPr>
            <w:vertAlign w:val="subscript"/>
          </w:rPr>
          <w:t>(aq)</w:t>
        </w:r>
        <w:r w:rsidR="00C53B5A">
          <w:t xml:space="preserve"> + 4 H</w:t>
        </w:r>
        <w:r w:rsidR="00C53B5A" w:rsidRPr="00F5526D">
          <w:rPr>
            <w:sz w:val="32"/>
            <w:vertAlign w:val="superscript"/>
          </w:rPr>
          <w:t>+</w:t>
        </w:r>
        <w:r w:rsidR="00C53B5A">
          <w:t xml:space="preserve"> </w:t>
        </w:r>
        <w:r w:rsidR="00C53B5A" w:rsidRPr="00F5526D">
          <w:rPr>
            <w:vertAlign w:val="subscript"/>
          </w:rPr>
          <w:t>(aq)</w:t>
        </w:r>
      </w:ins>
    </w:p>
    <w:p w14:paraId="5AD1D15D" w14:textId="77777777" w:rsidR="00444E21" w:rsidRDefault="00444E21" w:rsidP="00F5526D">
      <w:pPr>
        <w:spacing w:after="0"/>
      </w:pPr>
    </w:p>
    <w:p w14:paraId="6C2154C6" w14:textId="16515BE7" w:rsidR="00C53B5A" w:rsidRDefault="00C53B5A" w:rsidP="00F5526D">
      <w:pPr>
        <w:spacing w:after="0"/>
      </w:pPr>
      <w:r>
        <w:t>Although the expected ratio between NO</w:t>
      </w:r>
      <w:r w:rsidRPr="00F5526D">
        <w:rPr>
          <w:vertAlign w:val="subscript"/>
        </w:rPr>
        <w:t>2</w:t>
      </w:r>
      <w:r>
        <w:t xml:space="preserve"> and NO</w:t>
      </w:r>
      <w:r w:rsidRPr="00F5526D">
        <w:rPr>
          <w:vertAlign w:val="subscript"/>
        </w:rPr>
        <w:t>2</w:t>
      </w:r>
      <w:r w:rsidRPr="00F5526D">
        <w:rPr>
          <w:sz w:val="36"/>
          <w:vertAlign w:val="superscript"/>
        </w:rPr>
        <w:t>-</w:t>
      </w:r>
      <w:r>
        <w:t xml:space="preserve"> is 2:1 based on the first equation</w:t>
      </w:r>
      <w:r w:rsidR="0076321A">
        <w:t xml:space="preserve"> listed previously</w:t>
      </w:r>
      <w:r>
        <w:t>, it has been determine empirically to be 1.39:1.</w:t>
      </w:r>
    </w:p>
    <w:p w14:paraId="3E59D173" w14:textId="77777777" w:rsidR="00444E21" w:rsidRDefault="00444E21" w:rsidP="00F5526D">
      <w:pPr>
        <w:spacing w:after="0"/>
      </w:pPr>
    </w:p>
    <w:p w14:paraId="27C1E8F5" w14:textId="240B7975" w:rsidR="00953C06" w:rsidRPr="00F5526D" w:rsidRDefault="00001DA7" w:rsidP="00F5526D">
      <w:pPr>
        <w:spacing w:after="0"/>
      </w:pPr>
      <w:r>
        <w:t>When sulfanilic acid and N-(1-naphthyl)-ethylenediamine are</w:t>
      </w:r>
      <w:r w:rsidR="00551073">
        <w:t xml:space="preserve"> added to the solution, a pink</w:t>
      </w:r>
      <w:r w:rsidR="00510C66">
        <w:t>-</w:t>
      </w:r>
      <w:r>
        <w:t>colored molecule develops</w:t>
      </w:r>
      <w:r w:rsidR="002B02E2">
        <w:t xml:space="preserve"> (</w:t>
      </w:r>
      <w:r w:rsidR="002B02E2" w:rsidRPr="000B1D3A">
        <w:rPr>
          <w:b/>
        </w:rPr>
        <w:t xml:space="preserve">Figure </w:t>
      </w:r>
      <w:r w:rsidR="000B1D3A">
        <w:rPr>
          <w:b/>
        </w:rPr>
        <w:t>2</w:t>
      </w:r>
      <w:r w:rsidR="002B02E2">
        <w:t>)</w:t>
      </w:r>
      <w:r>
        <w:t>.</w:t>
      </w:r>
    </w:p>
    <w:p w14:paraId="16C4FB80" w14:textId="77777777" w:rsidR="00444E21" w:rsidRDefault="00444E21" w:rsidP="00F5526D">
      <w:pPr>
        <w:spacing w:after="0"/>
        <w:rPr>
          <w:bCs/>
        </w:rPr>
      </w:pPr>
    </w:p>
    <w:p w14:paraId="064F6FD4" w14:textId="17FAA1AC" w:rsidR="00510C66" w:rsidRPr="002E5EDC" w:rsidRDefault="005C3DE1" w:rsidP="00F5526D">
      <w:pPr>
        <w:spacing w:after="0"/>
        <w:rPr>
          <w:bCs/>
        </w:rPr>
      </w:pPr>
      <w:r w:rsidRPr="002E5EDC">
        <w:rPr>
          <w:bCs/>
        </w:rPr>
        <w:t xml:space="preserve">The concentration of this pink-colored molecule is directly proportional to the concentration of </w:t>
      </w:r>
      <w:r w:rsidR="00165A32" w:rsidRPr="002E5EDC">
        <w:rPr>
          <w:bCs/>
        </w:rPr>
        <w:t>the NO</w:t>
      </w:r>
      <w:r w:rsidR="00165A32" w:rsidRPr="002E5EDC">
        <w:rPr>
          <w:bCs/>
          <w:vertAlign w:val="subscript"/>
        </w:rPr>
        <w:t>x</w:t>
      </w:r>
      <w:r w:rsidR="00165A32" w:rsidRPr="002E5EDC">
        <w:rPr>
          <w:bCs/>
        </w:rPr>
        <w:t xml:space="preserve"> in the solution. The concentration of the azo dye molecule is measured using a UV-VIS spectrophotometer set at 550 nm.  </w:t>
      </w:r>
    </w:p>
    <w:p w14:paraId="1DF1255C" w14:textId="77777777" w:rsidR="00444E21" w:rsidRDefault="00444E21" w:rsidP="00F5526D">
      <w:pPr>
        <w:spacing w:after="0"/>
        <w:rPr>
          <w:bCs/>
        </w:rPr>
      </w:pPr>
    </w:p>
    <w:p w14:paraId="07048353" w14:textId="05190653" w:rsidR="00165A32" w:rsidRPr="002E5EDC" w:rsidRDefault="008A46AE" w:rsidP="00F5526D">
      <w:pPr>
        <w:spacing w:after="0"/>
        <w:rPr>
          <w:bCs/>
        </w:rPr>
      </w:pPr>
      <w:r w:rsidRPr="002E5EDC">
        <w:rPr>
          <w:bCs/>
        </w:rPr>
        <w:t>UV-VIS spectroscopy is based on the measurement of the absorbance (A) of solutions held in a transparent container of width b (in cm). The conce</w:t>
      </w:r>
      <w:bookmarkStart w:id="66" w:name="_GoBack"/>
      <w:bookmarkEnd w:id="66"/>
      <w:r w:rsidRPr="002E5EDC">
        <w:rPr>
          <w:bCs/>
        </w:rPr>
        <w:t>ntration of the absorbing species is directly proportional to the absorbance</w:t>
      </w:r>
      <w:r w:rsidR="00EC34E2">
        <w:rPr>
          <w:bCs/>
        </w:rPr>
        <w:t>,</w:t>
      </w:r>
      <w:r w:rsidRPr="002E5EDC">
        <w:rPr>
          <w:bCs/>
        </w:rPr>
        <w:t xml:space="preserve"> as seen in the following equation:</w:t>
      </w:r>
    </w:p>
    <w:p w14:paraId="4732F551" w14:textId="77777777" w:rsidR="00444E21" w:rsidRDefault="00444E21" w:rsidP="00F5526D">
      <w:pPr>
        <w:spacing w:after="0"/>
        <w:jc w:val="center"/>
        <w:rPr>
          <w:bCs/>
        </w:rPr>
      </w:pPr>
    </w:p>
    <w:p w14:paraId="1782BC13" w14:textId="5B0A8FB4" w:rsidR="008A46AE" w:rsidRDefault="008A46AE" w:rsidP="00F5526D">
      <w:pPr>
        <w:spacing w:after="0"/>
        <w:jc w:val="center"/>
        <w:rPr>
          <w:bCs/>
        </w:rPr>
      </w:pPr>
      <w:r w:rsidRPr="002E5EDC">
        <w:rPr>
          <w:bCs/>
        </w:rPr>
        <w:t>A = ∈ b c</w:t>
      </w:r>
    </w:p>
    <w:p w14:paraId="08F9F56D" w14:textId="77777777" w:rsidR="00444E21" w:rsidRPr="002E5EDC" w:rsidRDefault="00444E21" w:rsidP="00F5526D">
      <w:pPr>
        <w:spacing w:after="0"/>
        <w:jc w:val="center"/>
        <w:rPr>
          <w:bCs/>
        </w:rPr>
      </w:pPr>
    </w:p>
    <w:p w14:paraId="4C91E391" w14:textId="22AEDD9C" w:rsidR="006D5712" w:rsidRDefault="008A46AE" w:rsidP="00F5526D">
      <w:pPr>
        <w:spacing w:after="0"/>
        <w:rPr>
          <w:bCs/>
        </w:rPr>
      </w:pPr>
      <w:r w:rsidRPr="002E5EDC">
        <w:rPr>
          <w:bCs/>
        </w:rPr>
        <w:t>where ∈ is the molar absorptivity. This equation is known as Beer’s Law.</w:t>
      </w:r>
      <w:r w:rsidR="008F6744" w:rsidRPr="002E5EDC">
        <w:rPr>
          <w:bCs/>
        </w:rPr>
        <w:t xml:space="preserve"> </w:t>
      </w:r>
      <w:r w:rsidR="006D5712" w:rsidRPr="002E5EDC">
        <w:rPr>
          <w:bCs/>
        </w:rPr>
        <w:t>The molar absorptivity is a measure of how strongly a substance absorbs light at a given wavelength and is a constant for a given substance.</w:t>
      </w:r>
    </w:p>
    <w:p w14:paraId="784917A2" w14:textId="77777777" w:rsidR="00444E21" w:rsidRPr="002E5EDC" w:rsidRDefault="00444E21" w:rsidP="00F5526D">
      <w:pPr>
        <w:spacing w:after="0"/>
        <w:rPr>
          <w:bCs/>
        </w:rPr>
      </w:pPr>
    </w:p>
    <w:p w14:paraId="4BB788DE" w14:textId="450A4AC8" w:rsidR="008A46AE" w:rsidRDefault="006D5712" w:rsidP="00F5526D">
      <w:pPr>
        <w:spacing w:after="0"/>
        <w:rPr>
          <w:bCs/>
        </w:rPr>
      </w:pPr>
      <w:r w:rsidRPr="002E5EDC">
        <w:rPr>
          <w:bCs/>
        </w:rPr>
        <w:t>To measure the absorbance of a solution, a beam of light with intensity I</w:t>
      </w:r>
      <w:r w:rsidRPr="00F5526D">
        <w:rPr>
          <w:bCs/>
          <w:vertAlign w:val="subscript"/>
        </w:rPr>
        <w:t>o</w:t>
      </w:r>
      <w:r w:rsidRPr="002E5EDC">
        <w:rPr>
          <w:bCs/>
        </w:rPr>
        <w:t xml:space="preserve"> is aimed at the solution in a cuvette</w:t>
      </w:r>
      <w:r w:rsidR="00EC34E2">
        <w:rPr>
          <w:bCs/>
        </w:rPr>
        <w:t xml:space="preserve"> (</w:t>
      </w:r>
      <w:r w:rsidR="00EC34E2" w:rsidRPr="002A0BFB">
        <w:rPr>
          <w:b/>
          <w:bCs/>
        </w:rPr>
        <w:t xml:space="preserve">Figure </w:t>
      </w:r>
      <w:r w:rsidR="000B1D3A">
        <w:rPr>
          <w:b/>
          <w:bCs/>
        </w:rPr>
        <w:t>3</w:t>
      </w:r>
      <w:r w:rsidR="00EC34E2">
        <w:rPr>
          <w:bCs/>
        </w:rPr>
        <w:t>)</w:t>
      </w:r>
      <w:r w:rsidRPr="002E5EDC">
        <w:rPr>
          <w:bCs/>
        </w:rPr>
        <w:t>. The intensity of the entering beam (I</w:t>
      </w:r>
      <w:r w:rsidRPr="00F5526D">
        <w:rPr>
          <w:bCs/>
          <w:vertAlign w:val="subscript"/>
        </w:rPr>
        <w:t>o</w:t>
      </w:r>
      <w:r w:rsidRPr="002E5EDC">
        <w:rPr>
          <w:bCs/>
        </w:rPr>
        <w:t>) and the emerging beam (I) are measured</w:t>
      </w:r>
      <w:r w:rsidR="00EC34E2">
        <w:rPr>
          <w:bCs/>
        </w:rPr>
        <w:t>,</w:t>
      </w:r>
      <w:r w:rsidRPr="002E5EDC">
        <w:rPr>
          <w:bCs/>
        </w:rPr>
        <w:t xml:space="preserve"> and the absorbance is calculated by</w:t>
      </w:r>
      <w:r w:rsidR="008F6744" w:rsidRPr="002E5EDC">
        <w:rPr>
          <w:bCs/>
        </w:rPr>
        <w:t>:</w:t>
      </w:r>
    </w:p>
    <w:p w14:paraId="271C952B" w14:textId="77777777" w:rsidR="00444E21" w:rsidRPr="002E5EDC" w:rsidRDefault="00444E21" w:rsidP="00F5526D">
      <w:pPr>
        <w:spacing w:after="0"/>
        <w:rPr>
          <w:bCs/>
        </w:rPr>
      </w:pPr>
    </w:p>
    <w:p w14:paraId="5F81D57F" w14:textId="49AB5B83" w:rsidR="008F6744" w:rsidRPr="002E5EDC" w:rsidRDefault="008F6744" w:rsidP="00F5526D">
      <w:pPr>
        <w:spacing w:after="0"/>
        <w:jc w:val="center"/>
        <w:rPr>
          <w:bCs/>
        </w:rPr>
      </w:pPr>
      <w:r w:rsidRPr="002E5EDC">
        <w:rPr>
          <w:bCs/>
        </w:rPr>
        <w:t xml:space="preserve">A = - log T </w:t>
      </w:r>
      <m:oMath>
        <m:r>
          <w:rPr>
            <w:rFonts w:ascii="Cambria Math" w:hAnsi="Cambria Math"/>
          </w:rPr>
          <m:t>= -</m:t>
        </m:r>
        <m:func>
          <m:funcPr>
            <m:ctrlPr>
              <w:rPr>
                <w:rFonts w:ascii="Cambria Math" w:hAnsi="Cambria Math"/>
                <w:bCs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I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den>
            </m:f>
          </m:e>
        </m:func>
      </m:oMath>
    </w:p>
    <w:p w14:paraId="4339C975" w14:textId="77777777" w:rsidR="00D75DD3" w:rsidRDefault="00D75DD3" w:rsidP="00F5526D">
      <w:pPr>
        <w:spacing w:after="0"/>
        <w:jc w:val="center"/>
      </w:pPr>
    </w:p>
    <w:p w14:paraId="09E4F3B8" w14:textId="6C4015EE" w:rsidR="00467282" w:rsidRDefault="000331A6" w:rsidP="00F5526D">
      <w:pPr>
        <w:spacing w:after="0"/>
      </w:pPr>
      <w:r w:rsidRPr="00467282">
        <w:rPr>
          <w:b/>
          <w:sz w:val="28"/>
        </w:rPr>
        <w:t>Procedure</w:t>
      </w:r>
      <w:r w:rsidR="00467282" w:rsidRPr="00467282">
        <w:rPr>
          <w:sz w:val="28"/>
        </w:rPr>
        <w:t xml:space="preserve"> </w:t>
      </w:r>
    </w:p>
    <w:p w14:paraId="254A2C61" w14:textId="1B07B432" w:rsidR="003A0E9D" w:rsidRPr="00732076" w:rsidRDefault="00F9180D" w:rsidP="00F5526D">
      <w:pPr>
        <w:pStyle w:val="ListParagraph"/>
        <w:numPr>
          <w:ilvl w:val="0"/>
          <w:numId w:val="2"/>
        </w:numPr>
        <w:spacing w:after="0"/>
      </w:pPr>
      <w:r w:rsidRPr="002E5EDC">
        <w:t>Preparation of Nitrite (NO</w:t>
      </w:r>
      <w:r w:rsidRPr="002E5EDC">
        <w:rPr>
          <w:vertAlign w:val="subscript"/>
        </w:rPr>
        <w:t>2</w:t>
      </w:r>
      <w:r w:rsidRPr="00F5526D">
        <w:rPr>
          <w:vertAlign w:val="superscript"/>
        </w:rPr>
        <w:t>-</w:t>
      </w:r>
      <w:r w:rsidRPr="002E5EDC">
        <w:t>) Stock Solution</w:t>
      </w:r>
    </w:p>
    <w:p w14:paraId="32F9BBBF" w14:textId="77777777" w:rsidR="003A0E9D" w:rsidRPr="002E5EDC" w:rsidRDefault="003A0E9D" w:rsidP="00F5526D">
      <w:pPr>
        <w:pStyle w:val="ListParagraph"/>
        <w:spacing w:after="0"/>
        <w:ind w:left="360"/>
        <w:rPr>
          <w:b/>
        </w:rPr>
      </w:pPr>
    </w:p>
    <w:p w14:paraId="7BA1B192" w14:textId="5005B840" w:rsidR="003A0E9D" w:rsidRPr="002A0BFB" w:rsidRDefault="00F9180D" w:rsidP="00F5526D">
      <w:pPr>
        <w:pStyle w:val="ListParagraph"/>
        <w:numPr>
          <w:ilvl w:val="1"/>
          <w:numId w:val="2"/>
        </w:numPr>
        <w:spacing w:after="0"/>
        <w:rPr>
          <w:b/>
        </w:rPr>
      </w:pPr>
      <w:r>
        <w:t>Weigh out 1.500 g NaNO</w:t>
      </w:r>
      <w:r w:rsidRPr="00732076">
        <w:rPr>
          <w:vertAlign w:val="subscript"/>
        </w:rPr>
        <w:t>2</w:t>
      </w:r>
      <w:r>
        <w:t xml:space="preserve"> and add to a 1 L volumetric flask.</w:t>
      </w:r>
    </w:p>
    <w:p w14:paraId="1AB6C077" w14:textId="0526319E" w:rsidR="003A0E9D" w:rsidRPr="002A0BFB" w:rsidRDefault="006D6BD1" w:rsidP="00F5526D">
      <w:pPr>
        <w:pStyle w:val="ListParagraph"/>
        <w:spacing w:after="0"/>
        <w:ind w:left="792"/>
        <w:rPr>
          <w:b/>
        </w:rPr>
      </w:pPr>
      <w:r>
        <w:t xml:space="preserve"> </w:t>
      </w:r>
    </w:p>
    <w:p w14:paraId="2426B2AF" w14:textId="19B74696" w:rsidR="003A0E9D" w:rsidRDefault="00946A96" w:rsidP="00F5526D">
      <w:pPr>
        <w:pStyle w:val="ListParagraph"/>
        <w:numPr>
          <w:ilvl w:val="1"/>
          <w:numId w:val="2"/>
        </w:numPr>
        <w:spacing w:after="0"/>
      </w:pPr>
      <w:r>
        <w:t xml:space="preserve">Dilute to the mark using </w:t>
      </w:r>
      <w:r w:rsidR="00F551A7">
        <w:t xml:space="preserve">nanopure </w:t>
      </w:r>
      <w:r w:rsidR="006D6BD1">
        <w:t xml:space="preserve">water. (Check the distilled water from </w:t>
      </w:r>
      <w:r w:rsidR="00D6348A">
        <w:t>the</w:t>
      </w:r>
      <w:r w:rsidR="006D6BD1">
        <w:t xml:space="preserve"> t</w:t>
      </w:r>
      <w:r w:rsidR="00F551A7">
        <w:t>ap – it may contain enough nitri</w:t>
      </w:r>
      <w:r w:rsidR="006D6BD1">
        <w:t>te to interfere with the measurements.) This produces a 1000 µg NO</w:t>
      </w:r>
      <w:r w:rsidR="006D6BD1" w:rsidRPr="00732076">
        <w:rPr>
          <w:vertAlign w:val="subscript"/>
        </w:rPr>
        <w:t>2</w:t>
      </w:r>
      <w:r w:rsidR="006D6BD1" w:rsidRPr="00F5526D">
        <w:rPr>
          <w:vertAlign w:val="superscript"/>
        </w:rPr>
        <w:t>-</w:t>
      </w:r>
      <w:r w:rsidR="006D6BD1">
        <w:t>/</w:t>
      </w:r>
      <w:r w:rsidR="00D6348A">
        <w:t>ml</w:t>
      </w:r>
      <w:r w:rsidR="006D6BD1">
        <w:t xml:space="preserve"> stock solution.</w:t>
      </w:r>
    </w:p>
    <w:p w14:paraId="2A248838" w14:textId="77777777" w:rsidR="003A0E9D" w:rsidRDefault="003A0E9D" w:rsidP="00F5526D">
      <w:pPr>
        <w:pStyle w:val="ListParagraph"/>
        <w:spacing w:after="0"/>
        <w:ind w:left="792"/>
      </w:pPr>
    </w:p>
    <w:p w14:paraId="68BFE0FA" w14:textId="24A2308C" w:rsidR="003A0E9D" w:rsidRDefault="0009528C" w:rsidP="00F5526D">
      <w:pPr>
        <w:pStyle w:val="ListParagraph"/>
        <w:numPr>
          <w:ilvl w:val="1"/>
          <w:numId w:val="2"/>
        </w:numPr>
        <w:spacing w:after="0"/>
      </w:pPr>
      <w:r>
        <w:t>To make a 5.0 µg NO</w:t>
      </w:r>
      <w:r w:rsidRPr="00732076">
        <w:rPr>
          <w:vertAlign w:val="subscript"/>
        </w:rPr>
        <w:t>2</w:t>
      </w:r>
      <w:r w:rsidRPr="00F5526D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solution, take 1 </w:t>
      </w:r>
      <w:r w:rsidR="00D6348A">
        <w:t>ml</w:t>
      </w:r>
      <w:r>
        <w:t xml:space="preserve"> of the 1</w:t>
      </w:r>
      <w:r w:rsidR="00864688">
        <w:t>,</w:t>
      </w:r>
      <w:r>
        <w:t>000 µg NO</w:t>
      </w:r>
      <w:r w:rsidRPr="002E5EDC">
        <w:rPr>
          <w:vertAlign w:val="subscript"/>
        </w:rPr>
        <w:t>2-</w:t>
      </w:r>
      <w:r>
        <w:t>/</w:t>
      </w:r>
      <w:r w:rsidR="00D6348A">
        <w:t>ml</w:t>
      </w:r>
      <w:r>
        <w:t xml:space="preserve"> solution and dilute to 200 </w:t>
      </w:r>
      <w:r w:rsidR="00D6348A">
        <w:t>ml</w:t>
      </w:r>
      <w:r>
        <w:t xml:space="preserve"> in a volumetric flask.</w:t>
      </w:r>
    </w:p>
    <w:p w14:paraId="582A1B73" w14:textId="77777777" w:rsidR="003A0E9D" w:rsidRDefault="003A0E9D" w:rsidP="00F5526D">
      <w:pPr>
        <w:pStyle w:val="ListParagraph"/>
        <w:spacing w:after="0"/>
        <w:ind w:left="792"/>
      </w:pPr>
    </w:p>
    <w:p w14:paraId="368A0A74" w14:textId="2A6FB88D" w:rsidR="003A0E9D" w:rsidRDefault="006D6BD1" w:rsidP="00F5526D">
      <w:pPr>
        <w:pStyle w:val="ListParagraph"/>
        <w:numPr>
          <w:ilvl w:val="0"/>
          <w:numId w:val="2"/>
        </w:numPr>
        <w:spacing w:after="0"/>
      </w:pPr>
      <w:r w:rsidRPr="002E5EDC">
        <w:t>Preparation of NO</w:t>
      </w:r>
      <w:r w:rsidRPr="002E5EDC">
        <w:rPr>
          <w:vertAlign w:val="subscript"/>
        </w:rPr>
        <w:t>x</w:t>
      </w:r>
      <w:r w:rsidRPr="002E5EDC">
        <w:t xml:space="preserve"> Indicator Solution</w:t>
      </w:r>
    </w:p>
    <w:p w14:paraId="5F076C67" w14:textId="77777777" w:rsidR="003A0E9D" w:rsidRPr="002E5EDC" w:rsidRDefault="003A0E9D" w:rsidP="00F5526D">
      <w:pPr>
        <w:pStyle w:val="ListParagraph"/>
        <w:spacing w:after="0"/>
        <w:ind w:left="360"/>
      </w:pPr>
    </w:p>
    <w:p w14:paraId="7A2D4A58" w14:textId="11213302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>Weigh out 5.0 g of anhydrous sulfanilic acid and add to a 1 L volumetric flask.</w:t>
      </w:r>
    </w:p>
    <w:p w14:paraId="1C4FF3E4" w14:textId="77777777" w:rsidR="003A0E9D" w:rsidRDefault="003A0E9D" w:rsidP="00F5526D">
      <w:pPr>
        <w:pStyle w:val="ListParagraph"/>
        <w:spacing w:after="0"/>
        <w:ind w:left="792"/>
      </w:pPr>
    </w:p>
    <w:p w14:paraId="66698C03" w14:textId="48AF0AB5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 xml:space="preserve">Add 500 </w:t>
      </w:r>
      <w:r w:rsidR="00D6348A">
        <w:t>ml</w:t>
      </w:r>
      <w:r>
        <w:t xml:space="preserve"> of nanopure water.</w:t>
      </w:r>
    </w:p>
    <w:p w14:paraId="5E9802F5" w14:textId="77777777" w:rsidR="003A0E9D" w:rsidRDefault="003A0E9D" w:rsidP="00F5526D">
      <w:pPr>
        <w:pStyle w:val="ListParagraph"/>
        <w:spacing w:after="0"/>
        <w:ind w:left="792"/>
      </w:pPr>
    </w:p>
    <w:p w14:paraId="3E1FD635" w14:textId="23B2C43F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 xml:space="preserve">Add 140 </w:t>
      </w:r>
      <w:r w:rsidR="00D6348A">
        <w:t>ml</w:t>
      </w:r>
      <w:r>
        <w:t xml:space="preserve"> of glacial acetic acid.</w:t>
      </w:r>
    </w:p>
    <w:p w14:paraId="02897E31" w14:textId="77777777" w:rsidR="003A0E9D" w:rsidRDefault="003A0E9D" w:rsidP="00F5526D">
      <w:pPr>
        <w:pStyle w:val="ListParagraph"/>
        <w:spacing w:after="0"/>
        <w:ind w:left="792"/>
      </w:pPr>
    </w:p>
    <w:p w14:paraId="11E5F620" w14:textId="1F604D4A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>Using a stir bar, stir the solution until the sulfanilic acid dissolves. This takes approximately 30 min.</w:t>
      </w:r>
    </w:p>
    <w:p w14:paraId="1EBC5BF1" w14:textId="77777777" w:rsidR="003A0E9D" w:rsidRDefault="003A0E9D" w:rsidP="00F5526D">
      <w:pPr>
        <w:pStyle w:val="ListParagraph"/>
        <w:spacing w:after="0"/>
        <w:ind w:left="792"/>
      </w:pPr>
    </w:p>
    <w:p w14:paraId="6DEF56E8" w14:textId="47CE13DF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>Weigh out 0.020 g of N-(1-naphthyl)-ethylenediamine dihydrochloride and add to the volumetric flask.</w:t>
      </w:r>
    </w:p>
    <w:p w14:paraId="54E79F48" w14:textId="77777777" w:rsidR="003A0E9D" w:rsidRDefault="003A0E9D" w:rsidP="00F5526D">
      <w:pPr>
        <w:pStyle w:val="ListParagraph"/>
        <w:spacing w:after="0"/>
        <w:ind w:left="792"/>
      </w:pPr>
    </w:p>
    <w:p w14:paraId="6A5F87F3" w14:textId="4FDA1512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>Dilute to the mark using nanopure water.</w:t>
      </w:r>
    </w:p>
    <w:p w14:paraId="6838FEF1" w14:textId="77777777" w:rsidR="003A0E9D" w:rsidRDefault="003A0E9D" w:rsidP="00F5526D">
      <w:pPr>
        <w:pStyle w:val="ListParagraph"/>
        <w:spacing w:after="0"/>
        <w:ind w:left="792"/>
      </w:pPr>
    </w:p>
    <w:p w14:paraId="26F043A3" w14:textId="1D0296E3" w:rsidR="003A0E9D" w:rsidRDefault="00673C77" w:rsidP="00F5526D">
      <w:pPr>
        <w:pStyle w:val="ListParagraph"/>
        <w:numPr>
          <w:ilvl w:val="1"/>
          <w:numId w:val="2"/>
        </w:numPr>
        <w:spacing w:after="0"/>
      </w:pPr>
      <w:r>
        <w:t>Transfer to a dark bottle (to prevent photodecomposition) and stopper tightly (to prevent reaction with air).</w:t>
      </w:r>
    </w:p>
    <w:p w14:paraId="51D66AF8" w14:textId="77777777" w:rsidR="003A0E9D" w:rsidRDefault="003A0E9D" w:rsidP="00F5526D">
      <w:pPr>
        <w:pStyle w:val="ListParagraph"/>
        <w:spacing w:after="0"/>
        <w:ind w:left="792"/>
      </w:pPr>
    </w:p>
    <w:p w14:paraId="46CC4E9A" w14:textId="119893C5" w:rsidR="003A0E9D" w:rsidRDefault="00B00B81" w:rsidP="00F5526D">
      <w:pPr>
        <w:pStyle w:val="ListParagraph"/>
        <w:numPr>
          <w:ilvl w:val="0"/>
          <w:numId w:val="2"/>
        </w:numPr>
        <w:spacing w:after="0"/>
      </w:pPr>
      <w:r w:rsidRPr="002E5EDC">
        <w:t>Preparation of Calibration Standards</w:t>
      </w:r>
    </w:p>
    <w:p w14:paraId="602B348F" w14:textId="77777777" w:rsidR="003A0E9D" w:rsidRPr="002E5EDC" w:rsidRDefault="003A0E9D" w:rsidP="00F5526D">
      <w:pPr>
        <w:pStyle w:val="ListParagraph"/>
        <w:spacing w:after="0"/>
        <w:ind w:left="360"/>
      </w:pPr>
    </w:p>
    <w:p w14:paraId="0C1B0C30" w14:textId="09AD4163" w:rsidR="003A0E9D" w:rsidRDefault="00B00B81" w:rsidP="00F5526D">
      <w:pPr>
        <w:pStyle w:val="ListParagraph"/>
        <w:numPr>
          <w:ilvl w:val="1"/>
          <w:numId w:val="2"/>
        </w:numPr>
        <w:spacing w:after="0"/>
      </w:pPr>
      <w:r>
        <w:t xml:space="preserve">Put 1.0 </w:t>
      </w:r>
      <w:r w:rsidR="00D6348A">
        <w:t>ml</w:t>
      </w:r>
      <w:r>
        <w:t xml:space="preserve"> of the 5.0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 in a 25 </w:t>
      </w:r>
      <w:r w:rsidR="00D6348A">
        <w:t>ml</w:t>
      </w:r>
      <w:r>
        <w:t xml:space="preserve"> volumetric flask and dilute with the NO</w:t>
      </w:r>
      <w:r w:rsidRPr="00732076">
        <w:rPr>
          <w:vertAlign w:val="subscript"/>
        </w:rPr>
        <w:t>x</w:t>
      </w:r>
      <w:r>
        <w:t xml:space="preserve"> indicator solution to the mark. This makes a 0.2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standard solution</w:t>
      </w:r>
      <w:r w:rsidR="003A0E9D">
        <w:t>.</w:t>
      </w:r>
    </w:p>
    <w:p w14:paraId="30F1C982" w14:textId="77777777" w:rsidR="003A0E9D" w:rsidRDefault="003A0E9D" w:rsidP="00F5526D">
      <w:pPr>
        <w:pStyle w:val="ListParagraph"/>
        <w:spacing w:after="0"/>
        <w:ind w:left="792"/>
      </w:pPr>
    </w:p>
    <w:p w14:paraId="22159494" w14:textId="63ECFA50" w:rsidR="003A0E9D" w:rsidRDefault="00B00B81" w:rsidP="00F5526D">
      <w:pPr>
        <w:pStyle w:val="ListParagraph"/>
        <w:numPr>
          <w:ilvl w:val="1"/>
          <w:numId w:val="2"/>
        </w:numPr>
        <w:spacing w:after="0"/>
      </w:pPr>
      <w:r>
        <w:t xml:space="preserve">Put 2.0 </w:t>
      </w:r>
      <w:r w:rsidR="00D6348A">
        <w:t>ml</w:t>
      </w:r>
      <w:r>
        <w:t xml:space="preserve"> of the 5.0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 in a 25 </w:t>
      </w:r>
      <w:r w:rsidR="00D6348A">
        <w:t>ml</w:t>
      </w:r>
      <w:r>
        <w:t xml:space="preserve"> volumetric flask and dilute with the NO</w:t>
      </w:r>
      <w:r w:rsidRPr="00732076">
        <w:rPr>
          <w:vertAlign w:val="subscript"/>
        </w:rPr>
        <w:t>x</w:t>
      </w:r>
      <w:r>
        <w:t xml:space="preserve"> indicator solution to the mark. This makes a 0.4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standard solution.</w:t>
      </w:r>
    </w:p>
    <w:p w14:paraId="05866C91" w14:textId="77777777" w:rsidR="003A0E9D" w:rsidRDefault="003A0E9D" w:rsidP="00F5526D">
      <w:pPr>
        <w:pStyle w:val="ListParagraph"/>
        <w:spacing w:after="0"/>
        <w:ind w:left="792"/>
      </w:pPr>
    </w:p>
    <w:p w14:paraId="4BF21B7E" w14:textId="5D055475" w:rsidR="003A0E9D" w:rsidRDefault="00B00B81" w:rsidP="00F5526D">
      <w:pPr>
        <w:pStyle w:val="ListParagraph"/>
        <w:numPr>
          <w:ilvl w:val="1"/>
          <w:numId w:val="2"/>
        </w:numPr>
        <w:spacing w:after="0"/>
      </w:pPr>
      <w:r>
        <w:t xml:space="preserve">Put 3.0 </w:t>
      </w:r>
      <w:r w:rsidR="00D6348A">
        <w:t>ml</w:t>
      </w:r>
      <w:r>
        <w:t xml:space="preserve"> of the 5.0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 in a 25 </w:t>
      </w:r>
      <w:r w:rsidR="00D6348A">
        <w:t>ml</w:t>
      </w:r>
      <w:r>
        <w:t xml:space="preserve"> volumetric flask and dilute with the NO</w:t>
      </w:r>
      <w:r w:rsidRPr="00732076">
        <w:rPr>
          <w:vertAlign w:val="subscript"/>
        </w:rPr>
        <w:t>x</w:t>
      </w:r>
      <w:r>
        <w:t xml:space="preserve"> indicator solution to the mark. This makes a 0.6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standard solution.</w:t>
      </w:r>
    </w:p>
    <w:p w14:paraId="5A72D368" w14:textId="77777777" w:rsidR="003A0E9D" w:rsidRDefault="003A0E9D" w:rsidP="00F5526D">
      <w:pPr>
        <w:pStyle w:val="ListParagraph"/>
        <w:spacing w:after="0"/>
        <w:ind w:left="792"/>
      </w:pPr>
    </w:p>
    <w:p w14:paraId="4B81C1BC" w14:textId="41550112" w:rsidR="003A0E9D" w:rsidRDefault="00B00B81" w:rsidP="00F5526D">
      <w:pPr>
        <w:pStyle w:val="ListParagraph"/>
        <w:numPr>
          <w:ilvl w:val="1"/>
          <w:numId w:val="2"/>
        </w:numPr>
        <w:spacing w:after="0"/>
      </w:pPr>
      <w:r>
        <w:t xml:space="preserve">Put 4.0 </w:t>
      </w:r>
      <w:r w:rsidR="00D6348A">
        <w:t>ml</w:t>
      </w:r>
      <w:r>
        <w:t xml:space="preserve"> of the 5.0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 in a 25 </w:t>
      </w:r>
      <w:r w:rsidR="00D6348A">
        <w:t>ml</w:t>
      </w:r>
      <w:r>
        <w:t xml:space="preserve"> volumetric flask and dilute with the NO</w:t>
      </w:r>
      <w:r w:rsidRPr="00732076">
        <w:rPr>
          <w:vertAlign w:val="subscript"/>
        </w:rPr>
        <w:t>x</w:t>
      </w:r>
      <w:r>
        <w:t xml:space="preserve"> indicator solution to the mark. This makes a 0.8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standard solution.</w:t>
      </w:r>
    </w:p>
    <w:p w14:paraId="0D411A33" w14:textId="77777777" w:rsidR="003A0E9D" w:rsidRDefault="003A0E9D" w:rsidP="00F5526D">
      <w:pPr>
        <w:pStyle w:val="ListParagraph"/>
        <w:spacing w:after="0"/>
        <w:ind w:left="792"/>
      </w:pPr>
    </w:p>
    <w:p w14:paraId="517D35B2" w14:textId="5B54E899" w:rsidR="003A0E9D" w:rsidRDefault="00383DBB" w:rsidP="00F5526D">
      <w:pPr>
        <w:pStyle w:val="ListParagraph"/>
        <w:numPr>
          <w:ilvl w:val="1"/>
          <w:numId w:val="2"/>
        </w:numPr>
        <w:spacing w:after="0"/>
      </w:pPr>
      <w:r>
        <w:t xml:space="preserve">Put 5.0 </w:t>
      </w:r>
      <w:r w:rsidR="00D6348A">
        <w:t>ml</w:t>
      </w:r>
      <w:r>
        <w:t xml:space="preserve"> of the 5.0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solution in a 25 </w:t>
      </w:r>
      <w:r w:rsidR="00D6348A">
        <w:t>ml</w:t>
      </w:r>
      <w:r>
        <w:t xml:space="preserve"> volumetric flask and dilute with the NO</w:t>
      </w:r>
      <w:r w:rsidRPr="00732076">
        <w:rPr>
          <w:vertAlign w:val="subscript"/>
        </w:rPr>
        <w:t>x</w:t>
      </w:r>
      <w:r>
        <w:t xml:space="preserve"> indicator solution to the mark. This makes a 1.0 µg NO</w:t>
      </w:r>
      <w:r w:rsidRPr="00732076">
        <w:rPr>
          <w:vertAlign w:val="subscript"/>
        </w:rPr>
        <w:t>2</w:t>
      </w:r>
      <w:r w:rsidRPr="00732076">
        <w:rPr>
          <w:vertAlign w:val="superscript"/>
        </w:rPr>
        <w:t>-</w:t>
      </w:r>
      <w:r>
        <w:t>/</w:t>
      </w:r>
      <w:r w:rsidR="00D6348A">
        <w:t>ml</w:t>
      </w:r>
      <w:r>
        <w:t xml:space="preserve"> standard solution.</w:t>
      </w:r>
    </w:p>
    <w:p w14:paraId="512FF996" w14:textId="77777777" w:rsidR="003A0E9D" w:rsidRDefault="003A0E9D" w:rsidP="00F5526D">
      <w:pPr>
        <w:pStyle w:val="ListParagraph"/>
        <w:spacing w:after="0"/>
        <w:ind w:left="792"/>
      </w:pPr>
    </w:p>
    <w:p w14:paraId="3A8D1576" w14:textId="4FBEE85F" w:rsidR="003A0E9D" w:rsidRDefault="00383DBB" w:rsidP="00F5526D">
      <w:pPr>
        <w:pStyle w:val="ListParagraph"/>
        <w:numPr>
          <w:ilvl w:val="0"/>
          <w:numId w:val="2"/>
        </w:numPr>
        <w:spacing w:after="0"/>
      </w:pPr>
      <w:r w:rsidRPr="002E5EDC">
        <w:t>Creati</w:t>
      </w:r>
      <w:r w:rsidR="00746EDF">
        <w:t>on of</w:t>
      </w:r>
      <w:r w:rsidRPr="002E5EDC">
        <w:t xml:space="preserve"> the Standard Curve</w:t>
      </w:r>
    </w:p>
    <w:p w14:paraId="417C291B" w14:textId="77777777" w:rsidR="003A0E9D" w:rsidRPr="002E5EDC" w:rsidRDefault="003A0E9D" w:rsidP="00F5526D">
      <w:pPr>
        <w:pStyle w:val="ListParagraph"/>
        <w:spacing w:after="0"/>
        <w:ind w:left="360"/>
      </w:pPr>
    </w:p>
    <w:p w14:paraId="40027D48" w14:textId="39444C61" w:rsidR="003A0E9D" w:rsidRDefault="00383DBB" w:rsidP="00F5526D">
      <w:pPr>
        <w:pStyle w:val="ListParagraph"/>
        <w:numPr>
          <w:ilvl w:val="1"/>
          <w:numId w:val="2"/>
        </w:numPr>
        <w:spacing w:after="0"/>
      </w:pPr>
      <w:r>
        <w:t>Using a UV</w:t>
      </w:r>
      <w:r w:rsidR="00732076">
        <w:t>-</w:t>
      </w:r>
      <w:r>
        <w:t>VIS spectrophotometer, set the instrument to read Absorbance.</w:t>
      </w:r>
    </w:p>
    <w:p w14:paraId="2DDB0AD3" w14:textId="77777777" w:rsidR="003A0E9D" w:rsidRDefault="003A0E9D" w:rsidP="00F5526D">
      <w:pPr>
        <w:pStyle w:val="ListParagraph"/>
        <w:spacing w:after="0"/>
        <w:ind w:left="792"/>
      </w:pPr>
    </w:p>
    <w:p w14:paraId="34DDE762" w14:textId="19E0E5EB" w:rsidR="003A0E9D" w:rsidRDefault="008A7553" w:rsidP="00F5526D">
      <w:pPr>
        <w:pStyle w:val="ListParagraph"/>
        <w:numPr>
          <w:ilvl w:val="1"/>
          <w:numId w:val="2"/>
        </w:numPr>
        <w:spacing w:after="0"/>
      </w:pPr>
      <w:r>
        <w:t>Set the wavelength to 550 nm on the spectrophotometer.</w:t>
      </w:r>
    </w:p>
    <w:p w14:paraId="417C9B7D" w14:textId="77777777" w:rsidR="003A0E9D" w:rsidRDefault="003A0E9D" w:rsidP="00F5526D">
      <w:pPr>
        <w:pStyle w:val="ListParagraph"/>
        <w:spacing w:after="0"/>
        <w:ind w:left="792"/>
      </w:pPr>
    </w:p>
    <w:p w14:paraId="541E98EF" w14:textId="4D804ACE" w:rsidR="003A0E9D" w:rsidRDefault="002B623C" w:rsidP="00F5526D">
      <w:pPr>
        <w:pStyle w:val="ListParagraph"/>
        <w:numPr>
          <w:ilvl w:val="1"/>
          <w:numId w:val="2"/>
        </w:numPr>
        <w:spacing w:after="0"/>
      </w:pPr>
      <w:r>
        <w:t>Using the NO</w:t>
      </w:r>
      <w:r w:rsidRPr="00732076">
        <w:rPr>
          <w:vertAlign w:val="subscript"/>
        </w:rPr>
        <w:t>x</w:t>
      </w:r>
      <w:r>
        <w:t xml:space="preserve"> indicator solution, zero the spectrophotometer.</w:t>
      </w:r>
    </w:p>
    <w:p w14:paraId="45415030" w14:textId="77777777" w:rsidR="003A0E9D" w:rsidRDefault="003A0E9D" w:rsidP="00F5526D">
      <w:pPr>
        <w:pStyle w:val="ListParagraph"/>
        <w:spacing w:after="0"/>
        <w:ind w:left="792"/>
      </w:pPr>
    </w:p>
    <w:p w14:paraId="4C397A88" w14:textId="6D2DDBBA" w:rsidR="003A0E9D" w:rsidRDefault="002B623C" w:rsidP="00F5526D">
      <w:pPr>
        <w:pStyle w:val="ListParagraph"/>
        <w:numPr>
          <w:ilvl w:val="1"/>
          <w:numId w:val="2"/>
        </w:numPr>
        <w:spacing w:after="0"/>
      </w:pPr>
      <w:r>
        <w:t>Measure the absorbance of</w:t>
      </w:r>
      <w:r w:rsidR="002201A9">
        <w:t xml:space="preserve"> the</w:t>
      </w:r>
      <w:r>
        <w:t xml:space="preserve"> 5 standard solutions.</w:t>
      </w:r>
      <w:r w:rsidR="002201A9">
        <w:t xml:space="preserve"> Record values on the data table</w:t>
      </w:r>
      <w:r w:rsidR="00820A95">
        <w:t xml:space="preserve"> (</w:t>
      </w:r>
      <w:r w:rsidR="00820A95" w:rsidRPr="002A0BFB">
        <w:rPr>
          <w:b/>
        </w:rPr>
        <w:t>Table 1</w:t>
      </w:r>
      <w:r w:rsidR="00820A95">
        <w:t>)</w:t>
      </w:r>
      <w:r w:rsidR="002201A9">
        <w:t>.</w:t>
      </w:r>
    </w:p>
    <w:p w14:paraId="46C2A6E3" w14:textId="77777777" w:rsidR="003A0E9D" w:rsidRDefault="003A0E9D" w:rsidP="00F5526D">
      <w:pPr>
        <w:pStyle w:val="ListParagraph"/>
        <w:spacing w:after="0"/>
        <w:ind w:left="792"/>
      </w:pPr>
    </w:p>
    <w:p w14:paraId="78400CD7" w14:textId="1E2DE235" w:rsidR="003A0E9D" w:rsidRDefault="006B184D" w:rsidP="00F5526D">
      <w:pPr>
        <w:pStyle w:val="ListParagraph"/>
        <w:numPr>
          <w:ilvl w:val="0"/>
          <w:numId w:val="2"/>
        </w:numPr>
        <w:spacing w:after="0"/>
      </w:pPr>
      <w:r w:rsidRPr="002E5EDC">
        <w:t>Automobile Exhaust Sample</w:t>
      </w:r>
      <w:r w:rsidR="00746EDF">
        <w:t xml:space="preserve"> </w:t>
      </w:r>
      <w:r w:rsidR="00746EDF" w:rsidRPr="002E5EDC">
        <w:t>Measur</w:t>
      </w:r>
      <w:r w:rsidR="00746EDF">
        <w:t>ement</w:t>
      </w:r>
    </w:p>
    <w:p w14:paraId="435C65B2" w14:textId="77777777" w:rsidR="003A0E9D" w:rsidRPr="002E5EDC" w:rsidRDefault="003A0E9D" w:rsidP="00F5526D">
      <w:pPr>
        <w:pStyle w:val="ListParagraph"/>
        <w:spacing w:after="0"/>
        <w:ind w:left="360"/>
      </w:pPr>
    </w:p>
    <w:p w14:paraId="44688195" w14:textId="2AFF9B3B" w:rsidR="003A0E9D" w:rsidRDefault="006B184D" w:rsidP="00F5526D">
      <w:pPr>
        <w:pStyle w:val="ListParagraph"/>
        <w:numPr>
          <w:ilvl w:val="1"/>
          <w:numId w:val="2"/>
        </w:numPr>
        <w:spacing w:after="0"/>
      </w:pPr>
      <w:r>
        <w:t xml:space="preserve">Start the </w:t>
      </w:r>
      <w:r w:rsidR="00A6478C">
        <w:t xml:space="preserve">diesel powered </w:t>
      </w:r>
      <w:r>
        <w:t xml:space="preserve">automobile.  </w:t>
      </w:r>
    </w:p>
    <w:p w14:paraId="7D9390EE" w14:textId="77777777" w:rsidR="003A0E9D" w:rsidRDefault="003A0E9D" w:rsidP="00F5526D">
      <w:pPr>
        <w:pStyle w:val="ListParagraph"/>
        <w:spacing w:after="0"/>
        <w:ind w:left="792"/>
      </w:pPr>
    </w:p>
    <w:p w14:paraId="2478ABEE" w14:textId="735E8CE6" w:rsidR="003A0E9D" w:rsidRDefault="006B184D" w:rsidP="00F5526D">
      <w:pPr>
        <w:pStyle w:val="ListParagraph"/>
        <w:numPr>
          <w:ilvl w:val="1"/>
          <w:numId w:val="2"/>
        </w:numPr>
        <w:spacing w:after="0"/>
      </w:pPr>
      <w:r>
        <w:t xml:space="preserve">Using a 60 </w:t>
      </w:r>
      <w:r w:rsidR="00D6348A">
        <w:t>ml</w:t>
      </w:r>
      <w:r>
        <w:t xml:space="preserve"> </w:t>
      </w:r>
      <w:r w:rsidR="00A6478C">
        <w:t>gas-</w:t>
      </w:r>
      <w:r>
        <w:t xml:space="preserve">tight syringe, insert it a few inches into the tailpipe. </w:t>
      </w:r>
      <w:r w:rsidR="00820A95">
        <w:t>Avoid burns</w:t>
      </w:r>
      <w:r>
        <w:t xml:space="preserve"> </w:t>
      </w:r>
      <w:r w:rsidR="00820A95">
        <w:t>and don’t</w:t>
      </w:r>
      <w:r>
        <w:t xml:space="preserve"> breathe in fumes. Draw in and expel the exhaust twice to condition the syringe.</w:t>
      </w:r>
    </w:p>
    <w:p w14:paraId="3F440E8F" w14:textId="77777777" w:rsidR="003A0E9D" w:rsidRDefault="003A0E9D" w:rsidP="00F5526D">
      <w:pPr>
        <w:pStyle w:val="ListParagraph"/>
        <w:spacing w:after="0"/>
        <w:ind w:left="792"/>
      </w:pPr>
    </w:p>
    <w:p w14:paraId="5CE6FCAF" w14:textId="0EC8C704" w:rsidR="003A0E9D" w:rsidRDefault="006B184D" w:rsidP="00F5526D">
      <w:pPr>
        <w:pStyle w:val="ListParagraph"/>
        <w:numPr>
          <w:ilvl w:val="1"/>
          <w:numId w:val="2"/>
        </w:numPr>
        <w:spacing w:after="0"/>
      </w:pPr>
      <w:r>
        <w:t xml:space="preserve">Draw 25 </w:t>
      </w:r>
      <w:r w:rsidR="00D6348A">
        <w:t>ml</w:t>
      </w:r>
      <w:r>
        <w:t xml:space="preserve"> of the NO</w:t>
      </w:r>
      <w:r w:rsidRPr="00732076">
        <w:rPr>
          <w:vertAlign w:val="subscript"/>
        </w:rPr>
        <w:t>x</w:t>
      </w:r>
      <w:r>
        <w:t xml:space="preserve"> indicator solution into the syringe.</w:t>
      </w:r>
      <w:r w:rsidR="0015601B">
        <w:t xml:space="preserve"> Expel any air from the syringe without spilling the indicator solution.</w:t>
      </w:r>
    </w:p>
    <w:p w14:paraId="75462D56" w14:textId="77777777" w:rsidR="003A0E9D" w:rsidRDefault="003A0E9D" w:rsidP="00F5526D">
      <w:pPr>
        <w:pStyle w:val="ListParagraph"/>
        <w:spacing w:after="0"/>
        <w:ind w:left="792"/>
      </w:pPr>
    </w:p>
    <w:p w14:paraId="66E7925E" w14:textId="32C909F3" w:rsidR="003A0E9D" w:rsidRDefault="006B184D" w:rsidP="00F5526D">
      <w:pPr>
        <w:pStyle w:val="ListParagraph"/>
        <w:numPr>
          <w:ilvl w:val="1"/>
          <w:numId w:val="2"/>
        </w:numPr>
        <w:spacing w:after="0"/>
      </w:pPr>
      <w:r>
        <w:t xml:space="preserve">Draw 35 </w:t>
      </w:r>
      <w:r w:rsidR="00D6348A">
        <w:t>ml</w:t>
      </w:r>
      <w:r>
        <w:t xml:space="preserve"> of exhaust into the syringe</w:t>
      </w:r>
      <w:r w:rsidR="00820A95">
        <w:t>,</w:t>
      </w:r>
      <w:r>
        <w:t xml:space="preserve"> pulling the plunger to the 60 </w:t>
      </w:r>
      <w:r w:rsidR="00D6348A">
        <w:t>ml</w:t>
      </w:r>
      <w:r>
        <w:t xml:space="preserve"> mark.</w:t>
      </w:r>
    </w:p>
    <w:p w14:paraId="627593DB" w14:textId="77777777" w:rsidR="003A0E9D" w:rsidRDefault="003A0E9D" w:rsidP="00F5526D">
      <w:pPr>
        <w:pStyle w:val="ListParagraph"/>
        <w:spacing w:after="0"/>
        <w:ind w:left="792"/>
      </w:pPr>
    </w:p>
    <w:p w14:paraId="48079B8F" w14:textId="256E454B" w:rsidR="003A0E9D" w:rsidRDefault="006B184D" w:rsidP="00F5526D">
      <w:pPr>
        <w:pStyle w:val="ListParagraph"/>
        <w:numPr>
          <w:ilvl w:val="1"/>
          <w:numId w:val="2"/>
        </w:numPr>
        <w:spacing w:after="0"/>
      </w:pPr>
      <w:r>
        <w:t xml:space="preserve">Cap the syringe. </w:t>
      </w:r>
      <w:commentRangeStart w:id="67"/>
      <w:commentRangeStart w:id="68"/>
      <w:r>
        <w:t>Shake the solution in the syringe</w:t>
      </w:r>
      <w:r w:rsidR="003515E2">
        <w:t xml:space="preserve"> for 2 min</w:t>
      </w:r>
      <w:commentRangeEnd w:id="67"/>
      <w:r w:rsidR="00304613">
        <w:rPr>
          <w:rStyle w:val="CommentReference"/>
        </w:rPr>
        <w:commentReference w:id="67"/>
      </w:r>
      <w:commentRangeEnd w:id="68"/>
      <w:r w:rsidR="00C07D72">
        <w:rPr>
          <w:rStyle w:val="CommentReference"/>
        </w:rPr>
        <w:commentReference w:id="68"/>
      </w:r>
      <w:r w:rsidR="00D37779">
        <w:t>.</w:t>
      </w:r>
      <w:r>
        <w:t xml:space="preserve"> Cover the syringe with aluminum foil.</w:t>
      </w:r>
    </w:p>
    <w:p w14:paraId="3F9BC4B5" w14:textId="77777777" w:rsidR="003A0E9D" w:rsidRDefault="003A0E9D" w:rsidP="00F5526D">
      <w:pPr>
        <w:pStyle w:val="ListParagraph"/>
        <w:spacing w:after="0"/>
        <w:ind w:left="792"/>
      </w:pPr>
    </w:p>
    <w:p w14:paraId="4E204BC5" w14:textId="61CFF94F" w:rsidR="003A0E9D" w:rsidRDefault="005706EC" w:rsidP="00F5526D">
      <w:pPr>
        <w:pStyle w:val="ListParagraph"/>
        <w:numPr>
          <w:ilvl w:val="1"/>
          <w:numId w:val="2"/>
        </w:numPr>
        <w:spacing w:after="0"/>
      </w:pPr>
      <w:r>
        <w:t>Measure the air temperature at the tailpipe when collecting the samples.</w:t>
      </w:r>
    </w:p>
    <w:p w14:paraId="6BF1C857" w14:textId="77777777" w:rsidR="003A0E9D" w:rsidRDefault="003A0E9D" w:rsidP="00F5526D">
      <w:pPr>
        <w:pStyle w:val="ListParagraph"/>
        <w:spacing w:after="0"/>
        <w:ind w:left="792"/>
      </w:pPr>
    </w:p>
    <w:p w14:paraId="37C6510E" w14:textId="1D71BF60" w:rsidR="003A0E9D" w:rsidRDefault="005706EC" w:rsidP="00F5526D">
      <w:pPr>
        <w:pStyle w:val="ListParagraph"/>
        <w:numPr>
          <w:ilvl w:val="1"/>
          <w:numId w:val="2"/>
        </w:numPr>
        <w:spacing w:after="0"/>
      </w:pPr>
      <w:r>
        <w:t xml:space="preserve">Repeat steps </w:t>
      </w:r>
      <w:r w:rsidR="00820A95">
        <w:t>5.</w:t>
      </w:r>
      <w:r>
        <w:t xml:space="preserve">1 – </w:t>
      </w:r>
      <w:r w:rsidR="00820A95">
        <w:t>5.</w:t>
      </w:r>
      <w:r>
        <w:t>6 using a gasoline powered automobile. These steps can be repeated as many times as desired</w:t>
      </w:r>
      <w:ins w:id="69" w:author="Jacob Roundy" w:date="2015-05-29T16:03:00Z">
        <w:r w:rsidR="00196EA4">
          <w:t>,</w:t>
        </w:r>
      </w:ins>
      <w:r>
        <w:t xml:space="preserve"> using various models of automobiles.</w:t>
      </w:r>
    </w:p>
    <w:p w14:paraId="4C735675" w14:textId="77777777" w:rsidR="003A0E9D" w:rsidRDefault="003A0E9D" w:rsidP="00F5526D">
      <w:pPr>
        <w:pStyle w:val="ListParagraph"/>
        <w:spacing w:after="0"/>
        <w:ind w:left="792"/>
      </w:pPr>
    </w:p>
    <w:p w14:paraId="3B89FD47" w14:textId="6F6E5359" w:rsidR="003A0E9D" w:rsidRDefault="005706EC" w:rsidP="00F5526D">
      <w:pPr>
        <w:pStyle w:val="ListParagraph"/>
        <w:numPr>
          <w:ilvl w:val="1"/>
          <w:numId w:val="2"/>
        </w:numPr>
        <w:spacing w:after="0"/>
      </w:pPr>
      <w:r>
        <w:t xml:space="preserve">Repeat steps </w:t>
      </w:r>
      <w:r w:rsidR="00820A95">
        <w:t>5.</w:t>
      </w:r>
      <w:r>
        <w:t xml:space="preserve">1 – </w:t>
      </w:r>
      <w:r w:rsidR="00820A95">
        <w:t>5.6</w:t>
      </w:r>
      <w:r>
        <w:t xml:space="preserve"> after the automobiles have been running at least 10 min.</w:t>
      </w:r>
    </w:p>
    <w:p w14:paraId="39A8362E" w14:textId="77777777" w:rsidR="003A0E9D" w:rsidRDefault="003A0E9D" w:rsidP="00F5526D">
      <w:pPr>
        <w:pStyle w:val="ListParagraph"/>
        <w:spacing w:after="0"/>
        <w:ind w:left="792"/>
      </w:pPr>
    </w:p>
    <w:p w14:paraId="583FFAF3" w14:textId="6E28D4DD" w:rsidR="003A0E9D" w:rsidRDefault="00A6478C" w:rsidP="00F5526D">
      <w:pPr>
        <w:pStyle w:val="ListParagraph"/>
        <w:numPr>
          <w:ilvl w:val="1"/>
          <w:numId w:val="2"/>
        </w:numPr>
        <w:spacing w:after="0"/>
      </w:pPr>
      <w:r>
        <w:t>Wait 45 min to allow the color to develop</w:t>
      </w:r>
      <w:r w:rsidR="00820A95">
        <w:t>,</w:t>
      </w:r>
      <w:r>
        <w:t xml:space="preserve"> before measuring the absorbance of the solution</w:t>
      </w:r>
      <w:r w:rsidR="003A0E9D">
        <w:t>.</w:t>
      </w:r>
      <w:r w:rsidR="003A0E9D">
        <w:br/>
      </w:r>
    </w:p>
    <w:p w14:paraId="40EA8EBF" w14:textId="4AC614E2" w:rsidR="00A6478C" w:rsidRDefault="00A6478C" w:rsidP="00F5526D">
      <w:pPr>
        <w:pStyle w:val="ListParagraph"/>
        <w:numPr>
          <w:ilvl w:val="1"/>
          <w:numId w:val="2"/>
        </w:numPr>
        <w:spacing w:after="0"/>
      </w:pPr>
      <w:r>
        <w:t xml:space="preserve">After the 45 min are up, </w:t>
      </w:r>
      <w:r w:rsidR="003515E2">
        <w:t>expel the gas from the syringe</w:t>
      </w:r>
      <w:r w:rsidR="00820A95">
        <w:t>,</w:t>
      </w:r>
      <w:r w:rsidR="003515E2">
        <w:t xml:space="preserve"> </w:t>
      </w:r>
      <w:r>
        <w:t>put the solution into a cuvette</w:t>
      </w:r>
      <w:r w:rsidR="00820A95">
        <w:t>,</w:t>
      </w:r>
      <w:r>
        <w:t xml:space="preserve"> and measure the absorbance using the spectrophotometer set at 550 nm.</w:t>
      </w:r>
      <w:r w:rsidR="00820A95">
        <w:t xml:space="preserve"> Record values on the data table (</w:t>
      </w:r>
      <w:r w:rsidR="00820A95" w:rsidRPr="002A0BFB">
        <w:rPr>
          <w:b/>
        </w:rPr>
        <w:t>Table 1</w:t>
      </w:r>
      <w:r w:rsidR="00820A95">
        <w:t>).</w:t>
      </w:r>
      <w:r w:rsidR="00820A95">
        <w:br/>
      </w:r>
    </w:p>
    <w:p w14:paraId="65BFCAE4" w14:textId="40B88FD1" w:rsidR="00085914" w:rsidRDefault="00467282" w:rsidP="00F5526D">
      <w:pPr>
        <w:spacing w:after="0"/>
        <w:rPr>
          <w:b/>
        </w:rPr>
      </w:pPr>
      <w:r w:rsidRPr="00467282">
        <w:rPr>
          <w:b/>
          <w:sz w:val="28"/>
        </w:rPr>
        <w:t>Representative Result</w:t>
      </w:r>
      <w:r w:rsidR="003E02E7">
        <w:rPr>
          <w:b/>
          <w:sz w:val="28"/>
        </w:rPr>
        <w:t>s</w:t>
      </w:r>
      <w:r>
        <w:rPr>
          <w:b/>
        </w:rPr>
        <w:t xml:space="preserve"> </w:t>
      </w:r>
    </w:p>
    <w:p w14:paraId="5B474C52" w14:textId="1B195087" w:rsidR="001162C0" w:rsidRDefault="00AB2BEF" w:rsidP="00F5526D">
      <w:pPr>
        <w:spacing w:after="0"/>
      </w:pPr>
      <w:r>
        <w:rPr>
          <w:b/>
        </w:rPr>
        <w:t xml:space="preserve">Table 2 </w:t>
      </w:r>
      <w:r>
        <w:t xml:space="preserve">provides an example of proper results. </w:t>
      </w:r>
      <w:r w:rsidR="00351349">
        <w:t>Using the absorbance measurements of the standard solutions, a plot of Absorbance vs. Concentration of NO</w:t>
      </w:r>
      <w:r w:rsidR="00351349" w:rsidRPr="002B6678">
        <w:rPr>
          <w:vertAlign w:val="subscript"/>
        </w:rPr>
        <w:t>2</w:t>
      </w:r>
      <w:r w:rsidR="00351349" w:rsidRPr="002B6678">
        <w:rPr>
          <w:vertAlign w:val="superscript"/>
        </w:rPr>
        <w:t>-</w:t>
      </w:r>
      <w:r w:rsidR="0028543B">
        <w:rPr>
          <w:vertAlign w:val="superscript"/>
        </w:rPr>
        <w:t xml:space="preserve"> </w:t>
      </w:r>
      <w:ins w:id="70" w:author="Jacob Roundy" w:date="2015-05-29T16:04:00Z">
        <w:r w:rsidR="00196EA4">
          <w:t>can be made (</w:t>
        </w:r>
      </w:ins>
      <w:r w:rsidR="0028543B" w:rsidRPr="002A0BFB">
        <w:rPr>
          <w:b/>
        </w:rPr>
        <w:t xml:space="preserve">Figure </w:t>
      </w:r>
      <w:r w:rsidR="000B1D3A">
        <w:rPr>
          <w:b/>
        </w:rPr>
        <w:t>4</w:t>
      </w:r>
      <w:r w:rsidR="0028543B">
        <w:t xml:space="preserve">). </w:t>
      </w:r>
      <w:r w:rsidR="00196EA4">
        <w:t>T</w:t>
      </w:r>
      <w:r w:rsidR="00351349">
        <w:t>he</w:t>
      </w:r>
      <w:ins w:id="71" w:author="Jacob Roundy" w:date="2015-05-29T16:05:00Z">
        <w:r w:rsidR="00196EA4">
          <w:t>n, the</w:t>
        </w:r>
      </w:ins>
      <w:r w:rsidR="00351349">
        <w:t xml:space="preserve"> best fit line of the data</w:t>
      </w:r>
      <w:ins w:id="72" w:author="Jacob Roundy" w:date="2015-05-29T16:05:00Z">
        <w:r w:rsidR="00196EA4">
          <w:t xml:space="preserve"> can be determined</w:t>
        </w:r>
      </w:ins>
      <w:r w:rsidR="00351349">
        <w:t>. Using the best fit line of the standard curve, the concentration of NO</w:t>
      </w:r>
      <w:r w:rsidR="00351349" w:rsidRPr="00351349">
        <w:rPr>
          <w:vertAlign w:val="subscript"/>
        </w:rPr>
        <w:t>2</w:t>
      </w:r>
      <w:r w:rsidR="00351349" w:rsidRPr="00351349">
        <w:rPr>
          <w:vertAlign w:val="superscript"/>
        </w:rPr>
        <w:t>-</w:t>
      </w:r>
      <w:r w:rsidR="00351349">
        <w:t xml:space="preserve"> in each unknown solution (µg/</w:t>
      </w:r>
      <w:r w:rsidR="00D6348A">
        <w:t>ml</w:t>
      </w:r>
      <w:r w:rsidR="00351349">
        <w:t>)</w:t>
      </w:r>
      <w:ins w:id="73" w:author="Jacob Roundy" w:date="2015-05-29T16:05:00Z">
        <w:r w:rsidR="00196EA4">
          <w:t xml:space="preserve"> can be calculated</w:t>
        </w:r>
      </w:ins>
      <w:r w:rsidR="00351349">
        <w:t>. This value can be converted to the concentration of NO</w:t>
      </w:r>
      <w:r w:rsidR="00351349" w:rsidRPr="00351349">
        <w:rPr>
          <w:vertAlign w:val="subscript"/>
        </w:rPr>
        <w:t>2</w:t>
      </w:r>
      <w:r w:rsidR="00351349">
        <w:t xml:space="preserve"> in the exhaust gaseous sample using the following equation:</w:t>
      </w:r>
    </w:p>
    <w:p w14:paraId="385345FF" w14:textId="77777777" w:rsidR="00196EA4" w:rsidRDefault="00196EA4" w:rsidP="00F5526D">
      <w:pPr>
        <w:spacing w:after="0"/>
      </w:pPr>
    </w:p>
    <w:p w14:paraId="4DBAE71E" w14:textId="353311C7" w:rsidR="00351349" w:rsidRDefault="00351349" w:rsidP="00F5526D">
      <w:pPr>
        <w:spacing w:after="0"/>
        <w:jc w:val="center"/>
        <w:rPr>
          <w:ins w:id="74" w:author="Jacob Roundy" w:date="2015-05-29T16:03:00Z"/>
        </w:rPr>
      </w:pPr>
      <w:r w:rsidRPr="00351349">
        <w:rPr>
          <w:u w:val="single"/>
        </w:rPr>
        <w:t>µg NO</w:t>
      </w:r>
      <w:r w:rsidRPr="00351349">
        <w:rPr>
          <w:u w:val="single"/>
          <w:vertAlign w:val="subscript"/>
        </w:rPr>
        <w:t>2</w:t>
      </w:r>
      <w:r>
        <w:t xml:space="preserve">  =  </w:t>
      </w:r>
      <w:r w:rsidRPr="00FE4553">
        <w:rPr>
          <w:u w:val="single"/>
        </w:rPr>
        <w:t>µg NO</w:t>
      </w:r>
      <w:r w:rsidRPr="00FE4553">
        <w:rPr>
          <w:u w:val="single"/>
          <w:vertAlign w:val="subscript"/>
        </w:rPr>
        <w:t>2</w:t>
      </w:r>
      <w:r w:rsidRPr="00FE4553">
        <w:rPr>
          <w:u w:val="single"/>
          <w:vertAlign w:val="superscript"/>
        </w:rPr>
        <w:t>-</w:t>
      </w:r>
      <w:r w:rsidRPr="00FE4553">
        <w:rPr>
          <w:u w:val="single"/>
        </w:rPr>
        <w:t xml:space="preserve"> </w:t>
      </w:r>
      <w:r>
        <w:t xml:space="preserve">  x   </w:t>
      </w:r>
      <w:ins w:id="75" w:author="mworkman" w:date="2015-05-28T15:34:00Z">
        <w:r w:rsidR="00C53B5A">
          <w:rPr>
            <w:u w:val="single"/>
          </w:rPr>
          <w:t>1.39</w:t>
        </w:r>
        <w:r w:rsidR="00C53B5A" w:rsidRPr="00FE4553">
          <w:rPr>
            <w:u w:val="single"/>
          </w:rPr>
          <w:t xml:space="preserve"> </w:t>
        </w:r>
      </w:ins>
      <w:r w:rsidRPr="00FE4553">
        <w:rPr>
          <w:u w:val="single"/>
        </w:rPr>
        <w:t>mol NO</w:t>
      </w:r>
      <w:r w:rsidRPr="00FE4553">
        <w:rPr>
          <w:u w:val="single"/>
          <w:vertAlign w:val="subscript"/>
        </w:rPr>
        <w:t>2</w:t>
      </w:r>
      <w:r>
        <w:t xml:space="preserve">   x   </w:t>
      </w:r>
      <w:r w:rsidR="00FE4553">
        <w:t xml:space="preserve"> </w:t>
      </w:r>
      <w:r w:rsidR="00FE4553" w:rsidRPr="00FE4553">
        <w:rPr>
          <w:u w:val="single"/>
        </w:rPr>
        <w:t>V</w:t>
      </w:r>
      <w:r w:rsidR="00FE4553" w:rsidRPr="00FE4553">
        <w:rPr>
          <w:u w:val="single"/>
          <w:vertAlign w:val="subscript"/>
        </w:rPr>
        <w:t>sol</w:t>
      </w:r>
      <w:r w:rsidR="00FE4553">
        <w:t xml:space="preserve">    x   </w:t>
      </w:r>
      <w:r w:rsidR="00FE4553" w:rsidRPr="00FE4553">
        <w:rPr>
          <w:u w:val="single"/>
        </w:rPr>
        <w:t xml:space="preserve">1000 </w:t>
      </w:r>
      <w:r w:rsidR="00D6348A">
        <w:rPr>
          <w:u w:val="single"/>
        </w:rPr>
        <w:t>ml</w:t>
      </w:r>
      <w:r>
        <w:br/>
        <w:t xml:space="preserve"> </w:t>
      </w:r>
      <w:del w:id="76" w:author="mworkman" w:date="2015-05-28T15:36:00Z">
        <w:r w:rsidDel="00C53B5A">
          <w:delText xml:space="preserve">   </w:delText>
        </w:r>
      </w:del>
      <w:r>
        <w:t xml:space="preserve"> L</w:t>
      </w:r>
      <w:r w:rsidR="00FE4553">
        <w:t xml:space="preserve">               </w:t>
      </w:r>
      <w:r w:rsidR="00D6348A">
        <w:t>ml</w:t>
      </w:r>
      <w:r w:rsidR="00FE4553">
        <w:t xml:space="preserve">             1 mol NO</w:t>
      </w:r>
      <w:r w:rsidR="00FE4553" w:rsidRPr="00FE4553">
        <w:rPr>
          <w:vertAlign w:val="subscript"/>
        </w:rPr>
        <w:t>2</w:t>
      </w:r>
      <w:r w:rsidR="00FE4553" w:rsidRPr="00FE4553">
        <w:rPr>
          <w:vertAlign w:val="superscript"/>
        </w:rPr>
        <w:t>-</w:t>
      </w:r>
      <w:r w:rsidR="00FE4553">
        <w:t xml:space="preserve">         </w:t>
      </w:r>
      <w:ins w:id="77" w:author="mworkman" w:date="2015-05-28T15:36:00Z">
        <w:r w:rsidR="00C53B5A">
          <w:t xml:space="preserve">     </w:t>
        </w:r>
      </w:ins>
      <w:r w:rsidR="00FE4553">
        <w:t>V</w:t>
      </w:r>
      <w:r w:rsidR="00FE4553" w:rsidRPr="00FE4553">
        <w:rPr>
          <w:vertAlign w:val="subscript"/>
        </w:rPr>
        <w:t>gas</w:t>
      </w:r>
      <w:r w:rsidR="00FE4553">
        <w:t xml:space="preserve">               1L</w:t>
      </w:r>
    </w:p>
    <w:p w14:paraId="13C50F33" w14:textId="77777777" w:rsidR="00196EA4" w:rsidRDefault="00196EA4" w:rsidP="00F5526D">
      <w:pPr>
        <w:spacing w:after="0"/>
        <w:jc w:val="center"/>
      </w:pPr>
    </w:p>
    <w:p w14:paraId="6C4A5077" w14:textId="34200AA5" w:rsidR="00FE4553" w:rsidRDefault="00C53B5A" w:rsidP="00F5526D">
      <w:pPr>
        <w:tabs>
          <w:tab w:val="left" w:pos="2790"/>
        </w:tabs>
        <w:spacing w:after="0"/>
      </w:pPr>
      <w:ins w:id="78" w:author="mworkman" w:date="2015-05-28T15:32:00Z">
        <w:r>
          <w:t>Based on the balanced equation of NO</w:t>
        </w:r>
        <w:r w:rsidRPr="00F5526D">
          <w:rPr>
            <w:vertAlign w:val="subscript"/>
          </w:rPr>
          <w:t>2</w:t>
        </w:r>
        <w:r>
          <w:t xml:space="preserve"> in H</w:t>
        </w:r>
        <w:r w:rsidRPr="00F5526D">
          <w:rPr>
            <w:vertAlign w:val="subscript"/>
          </w:rPr>
          <w:t>2</w:t>
        </w:r>
        <w:r>
          <w:t>O</w:t>
        </w:r>
      </w:ins>
      <w:ins w:id="79" w:author="mworkman" w:date="2015-05-28T15:33:00Z">
        <w:r>
          <w:t xml:space="preserve"> seen previousl</w:t>
        </w:r>
      </w:ins>
      <w:r w:rsidR="00196EA4">
        <w:t>y,</w:t>
      </w:r>
      <w:ins w:id="80" w:author="mworkman" w:date="2015-05-28T15:32:00Z">
        <w:r>
          <w:t xml:space="preserve"> a </w:t>
        </w:r>
      </w:ins>
      <w:commentRangeStart w:id="81"/>
      <w:r w:rsidR="00E77B98">
        <w:t>2 mol NO</w:t>
      </w:r>
      <w:r w:rsidR="00E77B98" w:rsidRPr="00E77B98">
        <w:rPr>
          <w:vertAlign w:val="subscript"/>
        </w:rPr>
        <w:t>2</w:t>
      </w:r>
      <w:r w:rsidR="00E77B98">
        <w:t>/1 mol NO</w:t>
      </w:r>
      <w:r w:rsidR="00E77B98" w:rsidRPr="00E77B98">
        <w:rPr>
          <w:vertAlign w:val="subscript"/>
        </w:rPr>
        <w:t>2</w:t>
      </w:r>
      <w:r w:rsidR="00E77B98" w:rsidRPr="00F5526D">
        <w:rPr>
          <w:sz w:val="36"/>
          <w:vertAlign w:val="superscript"/>
        </w:rPr>
        <w:t>-</w:t>
      </w:r>
      <w:commentRangeEnd w:id="81"/>
      <w:r w:rsidR="00304613" w:rsidRPr="00F5526D">
        <w:rPr>
          <w:rStyle w:val="CommentReference"/>
          <w:sz w:val="24"/>
        </w:rPr>
        <w:commentReference w:id="81"/>
      </w:r>
      <w:r w:rsidR="00E77B98">
        <w:t xml:space="preserve"> ratio</w:t>
      </w:r>
      <w:ins w:id="82" w:author="Jacob Roundy" w:date="2015-05-29T16:04:00Z">
        <w:r w:rsidR="00196EA4">
          <w:t xml:space="preserve"> is expected</w:t>
        </w:r>
      </w:ins>
      <w:r w:rsidR="00E77B98">
        <w:t>. In empirical experiments, it has been found to be nearer a 1.39:1 ratio</w:t>
      </w:r>
      <w:del w:id="83" w:author="mworkman" w:date="2015-05-28T15:36:00Z">
        <w:r w:rsidR="00DE7ADF" w:rsidDel="0021781A">
          <w:delText>.</w:delText>
        </w:r>
      </w:del>
      <w:del w:id="84" w:author="mworkman" w:date="2015-05-28T15:34:00Z">
        <w:r w:rsidR="00DE7ADF" w:rsidDel="00C53B5A">
          <w:delText xml:space="preserve"> K</w:delText>
        </w:r>
        <w:r w:rsidR="00E77B98" w:rsidDel="00C53B5A">
          <w:delText>eep it at the 2:1 ratio for simplicity</w:delText>
        </w:r>
      </w:del>
      <w:r w:rsidR="00E77B98">
        <w:t>.</w:t>
      </w:r>
      <w:r w:rsidR="00A27B13">
        <w:t xml:space="preserve"> The volume of solution used was 25 </w:t>
      </w:r>
      <w:r w:rsidR="00D6348A">
        <w:t>ml</w:t>
      </w:r>
      <w:r w:rsidR="00A27B13">
        <w:t xml:space="preserve">. The volume of </w:t>
      </w:r>
      <w:r w:rsidR="00DE7ADF">
        <w:t xml:space="preserve">the </w:t>
      </w:r>
      <w:r w:rsidR="00A27B13">
        <w:t xml:space="preserve">gas sample was 35 </w:t>
      </w:r>
      <w:r w:rsidR="00D6348A">
        <w:t>ml</w:t>
      </w:r>
      <w:r w:rsidR="00A27B13">
        <w:t>.</w:t>
      </w:r>
    </w:p>
    <w:p w14:paraId="79FDD312" w14:textId="3350430F" w:rsidR="00FE4553" w:rsidRDefault="00FE4553" w:rsidP="00F5526D">
      <w:pPr>
        <w:spacing w:after="0"/>
      </w:pPr>
      <w:r>
        <w:t>The concentration of NO</w:t>
      </w:r>
      <w:r w:rsidRPr="00FE4553">
        <w:rPr>
          <w:vertAlign w:val="subscript"/>
        </w:rPr>
        <w:t>2</w:t>
      </w:r>
      <w:r>
        <w:t xml:space="preserve"> calculated actually represents all of the NO</w:t>
      </w:r>
      <w:r w:rsidRPr="00FE4553">
        <w:rPr>
          <w:vertAlign w:val="subscript"/>
        </w:rPr>
        <w:t>X</w:t>
      </w:r>
      <w:r>
        <w:t xml:space="preserve"> in the exhaust sample</w:t>
      </w:r>
      <w:r w:rsidR="00DE7ADF">
        <w:t xml:space="preserve"> (</w:t>
      </w:r>
      <w:r w:rsidR="00DE7ADF" w:rsidRPr="002A0BFB">
        <w:rPr>
          <w:b/>
        </w:rPr>
        <w:t>Table 3</w:t>
      </w:r>
      <w:r w:rsidR="00DE7ADF">
        <w:t>)</w:t>
      </w:r>
      <w:r>
        <w:t xml:space="preserve">. </w:t>
      </w:r>
      <w:r w:rsidR="00B754B5">
        <w:t xml:space="preserve">The equation for conversion between ppmV and µg/L depends on the temperature </w:t>
      </w:r>
      <w:r w:rsidR="0040180F">
        <w:t xml:space="preserve">and pressure </w:t>
      </w:r>
      <w:r w:rsidR="00B754B5">
        <w:t>a</w:t>
      </w:r>
      <w:r w:rsidR="0040180F">
        <w:t>t which the samples were collected</w:t>
      </w:r>
      <w:r w:rsidR="00B754B5">
        <w:t xml:space="preserve">. </w:t>
      </w:r>
      <w:r w:rsidR="00D35FE5">
        <w:t>T</w:t>
      </w:r>
      <w:r w:rsidR="00B754B5">
        <w:t>he conversion equation is:</w:t>
      </w:r>
    </w:p>
    <w:p w14:paraId="4619DA8B" w14:textId="77777777" w:rsidR="00444E21" w:rsidRDefault="00444E21" w:rsidP="00F5526D">
      <w:pPr>
        <w:spacing w:after="0"/>
      </w:pPr>
    </w:p>
    <w:p w14:paraId="3068112A" w14:textId="3CE0B2A5" w:rsidR="00B53CC7" w:rsidRDefault="0040180F" w:rsidP="00F5526D">
      <w:pPr>
        <w:spacing w:after="0"/>
        <w:jc w:val="center"/>
      </w:pPr>
      <w:r>
        <w:t>p</w:t>
      </w:r>
      <w:r w:rsidR="00B53CC7">
        <w:t>pm</w:t>
      </w:r>
      <w:r w:rsidR="007C67F5">
        <w:t>V</w:t>
      </w:r>
      <w:r w:rsidR="00B53CC7">
        <w:t xml:space="preserve"> NO</w:t>
      </w:r>
      <w:r w:rsidR="00B53CC7" w:rsidRPr="00B53CC7">
        <w:rPr>
          <w:vertAlign w:val="subscript"/>
        </w:rPr>
        <w:t>x</w:t>
      </w:r>
      <w:r w:rsidR="007C67F5">
        <w:t xml:space="preserve">   = </w:t>
      </w:r>
      <w:r w:rsidR="00D84E11">
        <w:t xml:space="preserve"> </w:t>
      </w:r>
      <w:r w:rsidR="00D84E11" w:rsidRPr="00D84E11">
        <w:rPr>
          <w:u w:val="single"/>
        </w:rPr>
        <w:t>µL NO</w:t>
      </w:r>
      <w:r w:rsidR="00D84E11">
        <w:rPr>
          <w:u w:val="single"/>
          <w:vertAlign w:val="subscript"/>
        </w:rPr>
        <w:t>x</w:t>
      </w:r>
      <w:r w:rsidR="00D84E11">
        <w:t xml:space="preserve">  = </w:t>
      </w:r>
      <w:r w:rsidR="00B53CC7">
        <w:t xml:space="preserve"> </w:t>
      </w:r>
      <w:r w:rsidR="00B53CC7" w:rsidRPr="00B53CC7">
        <w:rPr>
          <w:u w:val="single"/>
        </w:rPr>
        <w:t>µg NO</w:t>
      </w:r>
      <w:r w:rsidR="00D84E11">
        <w:rPr>
          <w:u w:val="single"/>
          <w:vertAlign w:val="subscript"/>
        </w:rPr>
        <w:t>x</w:t>
      </w:r>
      <w:r w:rsidR="00D35FE5">
        <w:t xml:space="preserve">   x    </w:t>
      </w:r>
      <w:r w:rsidR="00D35FE5" w:rsidRPr="00D35FE5">
        <w:rPr>
          <w:u w:val="single"/>
        </w:rPr>
        <w:t>R·T</w:t>
      </w:r>
      <w:r w:rsidR="00B53CC7">
        <w:br/>
        <w:t xml:space="preserve">                                </w:t>
      </w:r>
      <w:r w:rsidR="00D84E11">
        <w:t xml:space="preserve">L                   </w:t>
      </w:r>
      <w:r w:rsidR="00B53CC7">
        <w:t xml:space="preserve">L        </w:t>
      </w:r>
      <w:r w:rsidR="00D84E11">
        <w:t xml:space="preserve">      </w:t>
      </w:r>
      <w:r w:rsidR="00D35FE5">
        <w:t>P·MW</w:t>
      </w:r>
    </w:p>
    <w:p w14:paraId="0E935B15" w14:textId="77777777" w:rsidR="00444E21" w:rsidRPr="00FE4553" w:rsidRDefault="00444E21" w:rsidP="00F5526D">
      <w:pPr>
        <w:spacing w:after="0"/>
        <w:jc w:val="center"/>
      </w:pPr>
    </w:p>
    <w:p w14:paraId="65BA014E" w14:textId="790A14F7" w:rsidR="00B754B5" w:rsidRDefault="00B754B5" w:rsidP="00F5526D">
      <w:pPr>
        <w:spacing w:after="0"/>
      </w:pPr>
      <w:r>
        <w:t>Where</w:t>
      </w:r>
      <w:r w:rsidR="00DE7ADF">
        <w:t xml:space="preserve"> </w:t>
      </w:r>
      <w:r w:rsidR="00D35FE5">
        <w:t>R = universal gas constant = 0.08206 at</w:t>
      </w:r>
      <w:r w:rsidR="00D6348A">
        <w:t>ml</w:t>
      </w:r>
      <w:r w:rsidR="00D35FE5">
        <w:t>/molK</w:t>
      </w:r>
      <w:r w:rsidR="00DE7ADF">
        <w:t xml:space="preserve">, </w:t>
      </w:r>
      <w:r w:rsidR="00D35FE5">
        <w:t>P = atmospheric pressure in atm</w:t>
      </w:r>
      <w:r w:rsidR="00DE7ADF">
        <w:t xml:space="preserve">, </w:t>
      </w:r>
      <w:r w:rsidR="00D35FE5">
        <w:t>T = temperature in K</w:t>
      </w:r>
      <w:r w:rsidR="00DE7ADF">
        <w:t xml:space="preserve">, and </w:t>
      </w:r>
      <w:r w:rsidR="00D35FE5">
        <w:t>MW = molecular weight of NO</w:t>
      </w:r>
      <w:r w:rsidR="00D35FE5" w:rsidRPr="00D84E11">
        <w:rPr>
          <w:vertAlign w:val="subscript"/>
        </w:rPr>
        <w:t>x</w:t>
      </w:r>
      <w:r w:rsidR="00D35FE5">
        <w:t xml:space="preserve"> </w:t>
      </w:r>
      <w:r w:rsidR="00D84E11">
        <w:t>(as NO</w:t>
      </w:r>
      <w:r w:rsidR="00D84E11" w:rsidRPr="00D84E11">
        <w:rPr>
          <w:vertAlign w:val="subscript"/>
        </w:rPr>
        <w:t>2</w:t>
      </w:r>
      <w:r w:rsidR="00D84E11">
        <w:t xml:space="preserve">) </w:t>
      </w:r>
      <w:r w:rsidR="00D35FE5">
        <w:t xml:space="preserve">= </w:t>
      </w:r>
      <w:r w:rsidR="0040180F">
        <w:t>46.01 g/mol</w:t>
      </w:r>
      <w:r w:rsidR="00DE7ADF">
        <w:t xml:space="preserve">. </w:t>
      </w:r>
      <w:r w:rsidR="0040180F">
        <w:t>Therefore,</w:t>
      </w:r>
    </w:p>
    <w:p w14:paraId="36D85BF0" w14:textId="77777777" w:rsidR="00444E21" w:rsidRDefault="00444E21" w:rsidP="00F5526D">
      <w:pPr>
        <w:spacing w:after="0"/>
      </w:pPr>
    </w:p>
    <w:p w14:paraId="760520CD" w14:textId="1D25EA8E" w:rsidR="0040180F" w:rsidRDefault="0040180F" w:rsidP="00F5526D">
      <w:pPr>
        <w:spacing w:after="0"/>
        <w:jc w:val="center"/>
      </w:pPr>
      <w:r>
        <w:t xml:space="preserve">ppmV NOx =   </w:t>
      </w:r>
      <w:r w:rsidRPr="00B53CC7">
        <w:rPr>
          <w:u w:val="single"/>
        </w:rPr>
        <w:t>µg NO</w:t>
      </w:r>
      <w:r w:rsidR="00D84E11">
        <w:rPr>
          <w:u w:val="single"/>
          <w:vertAlign w:val="subscript"/>
        </w:rPr>
        <w:t>x</w:t>
      </w:r>
      <w:r>
        <w:t xml:space="preserve">   x    </w:t>
      </w:r>
      <w:r>
        <w:rPr>
          <w:u w:val="single"/>
        </w:rPr>
        <w:t>(0.08206 at</w:t>
      </w:r>
      <w:r w:rsidR="00D6348A">
        <w:rPr>
          <w:u w:val="single"/>
        </w:rPr>
        <w:t>ml</w:t>
      </w:r>
      <w:r>
        <w:rPr>
          <w:u w:val="single"/>
        </w:rPr>
        <w:t xml:space="preserve">/mol K) </w:t>
      </w:r>
      <w:r w:rsidRPr="00D35FE5">
        <w:rPr>
          <w:u w:val="single"/>
        </w:rPr>
        <w:t>·</w:t>
      </w:r>
      <w:r>
        <w:rPr>
          <w:u w:val="single"/>
        </w:rPr>
        <w:t xml:space="preserve"> (</w:t>
      </w:r>
      <w:r w:rsidRPr="00D35FE5">
        <w:rPr>
          <w:u w:val="single"/>
        </w:rPr>
        <w:t>T</w:t>
      </w:r>
      <w:r>
        <w:rPr>
          <w:u w:val="single"/>
        </w:rPr>
        <w:t>)</w:t>
      </w:r>
      <w:r>
        <w:br/>
        <w:t xml:space="preserve">                         L                          (P) · 46.01 g/mol</w:t>
      </w:r>
    </w:p>
    <w:p w14:paraId="254BC6ED" w14:textId="77777777" w:rsidR="00444E21" w:rsidRDefault="00444E21" w:rsidP="00F5526D">
      <w:pPr>
        <w:spacing w:after="0"/>
        <w:jc w:val="center"/>
      </w:pPr>
    </w:p>
    <w:p w14:paraId="1CA4ACCE" w14:textId="5192029A" w:rsidR="0040180F" w:rsidRDefault="00196EA4" w:rsidP="00F5526D">
      <w:pPr>
        <w:spacing w:after="0"/>
      </w:pPr>
      <w:ins w:id="85" w:author="Jacob Roundy" w:date="2015-05-29T16:06:00Z">
        <w:r>
          <w:t>It’s important</w:t>
        </w:r>
      </w:ins>
      <w:r w:rsidR="0040180F">
        <w:t xml:space="preserve"> </w:t>
      </w:r>
      <w:r w:rsidR="00DE7ADF">
        <w:t>to</w:t>
      </w:r>
      <w:r w:rsidR="0040180F">
        <w:t xml:space="preserve"> input T in K and P in atm.</w:t>
      </w:r>
    </w:p>
    <w:p w14:paraId="4E8925EA" w14:textId="77777777" w:rsidR="00D84E11" w:rsidRDefault="00D84E11" w:rsidP="00F5526D">
      <w:pPr>
        <w:spacing w:after="0"/>
        <w:rPr>
          <w:b/>
          <w:sz w:val="28"/>
        </w:rPr>
      </w:pPr>
    </w:p>
    <w:p w14:paraId="5997F3E6" w14:textId="7647F3C0" w:rsidR="005525A0" w:rsidRDefault="00DD2B35" w:rsidP="00F5526D">
      <w:pPr>
        <w:spacing w:after="0"/>
      </w:pPr>
      <w:commentRangeStart w:id="86"/>
      <w:commentRangeStart w:id="87"/>
      <w:r w:rsidRPr="0051701C">
        <w:rPr>
          <w:b/>
          <w:sz w:val="28"/>
        </w:rPr>
        <w:t>Applications</w:t>
      </w:r>
      <w:r>
        <w:t xml:space="preserve"> </w:t>
      </w:r>
      <w:commentRangeEnd w:id="86"/>
      <w:r w:rsidR="00304613">
        <w:rPr>
          <w:rStyle w:val="CommentReference"/>
        </w:rPr>
        <w:commentReference w:id="86"/>
      </w:r>
      <w:commentRangeEnd w:id="87"/>
      <w:r w:rsidR="00C53B5A">
        <w:rPr>
          <w:rStyle w:val="CommentReference"/>
        </w:rPr>
        <w:commentReference w:id="87"/>
      </w:r>
    </w:p>
    <w:p w14:paraId="4D4D081D" w14:textId="126503F9" w:rsidR="00A8039D" w:rsidRDefault="00E46ECA" w:rsidP="00F5526D">
      <w:pPr>
        <w:spacing w:after="0"/>
      </w:pPr>
      <w:r>
        <w:t>The measurement of nitrite using the modified Saltzman reaction is very common and useful in many different fields. As described, the method can be used to measure NO</w:t>
      </w:r>
      <w:r w:rsidRPr="00E46ECA">
        <w:rPr>
          <w:vertAlign w:val="subscript"/>
        </w:rPr>
        <w:t>x</w:t>
      </w:r>
      <w:r>
        <w:t xml:space="preserve"> concentrations in air samples – car exhaust, laboratory rooms, air quality of cities, etc. In addition, this method can be used to monitor NO</w:t>
      </w:r>
      <w:r w:rsidRPr="00E46ECA">
        <w:rPr>
          <w:vertAlign w:val="subscript"/>
        </w:rPr>
        <w:t>x</w:t>
      </w:r>
      <w:r>
        <w:t xml:space="preserve"> in cigarette smoke</w:t>
      </w:r>
      <w:r w:rsidR="00E92B6A">
        <w:t xml:space="preserve"> (</w:t>
      </w:r>
      <w:r w:rsidR="00E92B6A" w:rsidRPr="002A0BFB">
        <w:rPr>
          <w:b/>
        </w:rPr>
        <w:t xml:space="preserve">Figure </w:t>
      </w:r>
      <w:r w:rsidR="000B1D3A">
        <w:rPr>
          <w:b/>
        </w:rPr>
        <w:t>5</w:t>
      </w:r>
      <w:r w:rsidR="00E92B6A">
        <w:t>)</w:t>
      </w:r>
      <w:r>
        <w:t xml:space="preserve">. The procedure would be very similar to this </w:t>
      </w:r>
      <w:r w:rsidR="00A8039D">
        <w:t>experiment,</w:t>
      </w:r>
      <w:r>
        <w:t xml:space="preserve"> except instead of drawing car exhaust into the syringe, </w:t>
      </w:r>
      <w:commentRangeStart w:id="88"/>
      <w:commentRangeStart w:id="89"/>
      <w:r>
        <w:t>cigarette smoke</w:t>
      </w:r>
      <w:r w:rsidR="00A8039D">
        <w:t xml:space="preserve"> would be drawn in</w:t>
      </w:r>
      <w:r>
        <w:t xml:space="preserve">. </w:t>
      </w:r>
      <w:commentRangeEnd w:id="88"/>
      <w:r w:rsidR="00304613">
        <w:rPr>
          <w:rStyle w:val="CommentReference"/>
        </w:rPr>
        <w:commentReference w:id="88"/>
      </w:r>
      <w:commentRangeEnd w:id="89"/>
      <w:r w:rsidR="00C07D72">
        <w:rPr>
          <w:rStyle w:val="CommentReference"/>
        </w:rPr>
        <w:commentReference w:id="89"/>
      </w:r>
      <w:r w:rsidR="00A8039D">
        <w:t xml:space="preserve">There is </w:t>
      </w:r>
      <w:r>
        <w:t>often a higher concentration of NO</w:t>
      </w:r>
      <w:r w:rsidRPr="00E46ECA">
        <w:rPr>
          <w:vertAlign w:val="subscript"/>
        </w:rPr>
        <w:t>x</w:t>
      </w:r>
      <w:r>
        <w:t xml:space="preserve"> in cigarette smoke than coming out of the tailpipe of automobiles</w:t>
      </w:r>
      <w:r w:rsidR="00A8039D">
        <w:t>, which tends to be surprising to many.</w:t>
      </w:r>
      <w:r>
        <w:t xml:space="preserve"> </w:t>
      </w:r>
      <w:r w:rsidR="00792DE1">
        <w:t xml:space="preserve">Typical values for </w:t>
      </w:r>
      <w:r w:rsidR="00D11165">
        <w:t>NO</w:t>
      </w:r>
      <w:r w:rsidR="00D11165" w:rsidRPr="005861C4">
        <w:rPr>
          <w:vertAlign w:val="subscript"/>
        </w:rPr>
        <w:t>x</w:t>
      </w:r>
      <w:r w:rsidR="00D11165">
        <w:t xml:space="preserve"> in cigarette smoke range from 500 – 800 ppm.</w:t>
      </w:r>
    </w:p>
    <w:p w14:paraId="671B4989" w14:textId="77777777" w:rsidR="00444E21" w:rsidRDefault="00444E21" w:rsidP="00F5526D">
      <w:pPr>
        <w:spacing w:after="0"/>
      </w:pPr>
    </w:p>
    <w:p w14:paraId="415F1246" w14:textId="2BAFE4D9" w:rsidR="001F3315" w:rsidRDefault="00A8039D" w:rsidP="00F5526D">
      <w:pPr>
        <w:spacing w:after="0"/>
      </w:pPr>
      <w:commentRangeStart w:id="90"/>
      <w:r>
        <w:t>This method can also be used</w:t>
      </w:r>
      <w:r w:rsidR="00E46ECA">
        <w:t xml:space="preserve"> to test the levels of nitrate produced in the presence of nitrification bacteria. </w:t>
      </w:r>
      <w:r w:rsidR="009B30DF">
        <w:t xml:space="preserve">Nitrification bacteria are found in soil and water and play an important role in the nitrogen cycle – oxidizing ammonia to nitrite and then nitrate. The nitrate in the sample </w:t>
      </w:r>
      <w:r w:rsidR="00E46ECA">
        <w:t>is first</w:t>
      </w:r>
      <w:r w:rsidR="009B30DF">
        <w:t xml:space="preserve"> converted to nitrite by the enzyme nitrate reductase. Then the nitrite is measured using the modified Saltzman reaction. </w:t>
      </w:r>
      <w:commentRangeEnd w:id="90"/>
      <w:r w:rsidR="00C07D72">
        <w:rPr>
          <w:rStyle w:val="CommentReference"/>
        </w:rPr>
        <w:commentReference w:id="90"/>
      </w:r>
      <w:r w:rsidR="009B30DF">
        <w:t>Las</w:t>
      </w:r>
      <w:r w:rsidR="00E46ECA">
        <w:t xml:space="preserve">tly, this method can be used </w:t>
      </w:r>
      <w:r w:rsidR="009B30DF">
        <w:t>to determine the concentration of nitrates and nitrites in food products. Nitrites and nitrates are added to food mainly to preserve meats and meat products.</w:t>
      </w:r>
      <w:commentRangeStart w:id="91"/>
      <w:r w:rsidR="00D11165">
        <w:t xml:space="preserve"> A typical value for nitrite in cured meats is approximately 125 µg/mL.</w:t>
      </w:r>
      <w:commentRangeEnd w:id="91"/>
      <w:r w:rsidR="00D25359">
        <w:rPr>
          <w:rStyle w:val="CommentReference"/>
        </w:rPr>
        <w:commentReference w:id="91"/>
      </w:r>
    </w:p>
    <w:p w14:paraId="749F1B5F" w14:textId="77777777" w:rsidR="00707745" w:rsidRDefault="00707745" w:rsidP="00F5526D">
      <w:pPr>
        <w:spacing w:after="0"/>
      </w:pPr>
    </w:p>
    <w:p w14:paraId="1FED5A4A" w14:textId="35CB2372" w:rsidR="00707745" w:rsidRDefault="00707745" w:rsidP="00F5526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Legend</w:t>
      </w:r>
    </w:p>
    <w:p w14:paraId="108809F9" w14:textId="5CF2FA25" w:rsidR="000B1D3A" w:rsidRPr="002A0BFB" w:rsidRDefault="000B1D3A" w:rsidP="00F5526D">
      <w:pPr>
        <w:spacing w:after="0"/>
      </w:pPr>
      <w:r w:rsidRPr="002A0BFB">
        <w:t>Figure 1: Characteristic coloration for smog in California in the beige cloud bank behind the Golden Gate Bridge. The brown coloration is due to the NO</w:t>
      </w:r>
      <w:r w:rsidRPr="00F5526D">
        <w:rPr>
          <w:vertAlign w:val="subscript"/>
        </w:rPr>
        <w:t>x</w:t>
      </w:r>
      <w:r w:rsidRPr="002A0BFB">
        <w:t xml:space="preserve"> in the photochemical smog. </w:t>
      </w:r>
    </w:p>
    <w:p w14:paraId="1CE10C00" w14:textId="77777777" w:rsidR="00444E21" w:rsidRDefault="00444E21" w:rsidP="00F5526D">
      <w:pPr>
        <w:spacing w:after="0"/>
      </w:pPr>
    </w:p>
    <w:p w14:paraId="763D4C95" w14:textId="2C53D9F9" w:rsidR="00E46ECA" w:rsidRDefault="00707745" w:rsidP="00F5526D">
      <w:pPr>
        <w:spacing w:after="0"/>
      </w:pPr>
      <w:r>
        <w:t xml:space="preserve">Figure </w:t>
      </w:r>
      <w:r w:rsidR="000B1D3A">
        <w:t>2</w:t>
      </w:r>
      <w:r>
        <w:t>:</w:t>
      </w:r>
      <w:r w:rsidR="002B02E2" w:rsidRPr="002B02E2">
        <w:t xml:space="preserve"> </w:t>
      </w:r>
      <w:r w:rsidR="002B02E2">
        <w:t>A pink-colored molecule that develops w</w:t>
      </w:r>
      <w:r w:rsidR="002B02E2" w:rsidRPr="002B02E2">
        <w:t>hen sulfanilic acid and N-(1-naphthyl)-ethylenediamine are added to the solution</w:t>
      </w:r>
      <w:r w:rsidR="002B02E2">
        <w:t>.</w:t>
      </w:r>
    </w:p>
    <w:p w14:paraId="00961FD0" w14:textId="77777777" w:rsidR="00444E21" w:rsidRDefault="00444E21" w:rsidP="00F5526D">
      <w:pPr>
        <w:spacing w:after="0"/>
      </w:pPr>
    </w:p>
    <w:p w14:paraId="34AAB19C" w14:textId="27DDEA51" w:rsidR="002B02E2" w:rsidRDefault="002B02E2" w:rsidP="00F5526D">
      <w:pPr>
        <w:spacing w:after="0"/>
      </w:pPr>
      <w:r>
        <w:t xml:space="preserve">Figure </w:t>
      </w:r>
      <w:r w:rsidR="000B1D3A">
        <w:t>3</w:t>
      </w:r>
      <w:r>
        <w:t>:</w:t>
      </w:r>
      <w:r w:rsidR="00EC34E2" w:rsidRPr="00EC34E2">
        <w:t xml:space="preserve"> </w:t>
      </w:r>
      <w:r w:rsidR="00EC34E2">
        <w:t>A</w:t>
      </w:r>
      <w:r w:rsidR="00EC34E2" w:rsidRPr="00EC34E2">
        <w:t xml:space="preserve"> be</w:t>
      </w:r>
      <w:r w:rsidR="00EC34E2">
        <w:t>am of light with intensity Io</w:t>
      </w:r>
      <w:r w:rsidR="00EC34E2" w:rsidRPr="00EC34E2">
        <w:t xml:space="preserve"> aimed at the solution in a cuvette</w:t>
      </w:r>
      <w:r w:rsidR="00EC34E2">
        <w:t>.</w:t>
      </w:r>
    </w:p>
    <w:p w14:paraId="1A4F30CD" w14:textId="77777777" w:rsidR="00444E21" w:rsidRDefault="00444E21" w:rsidP="00F5526D">
      <w:pPr>
        <w:spacing w:after="0"/>
      </w:pPr>
    </w:p>
    <w:p w14:paraId="7533E458" w14:textId="0772FC7F" w:rsidR="00EC34E2" w:rsidRDefault="00EC34E2" w:rsidP="00F5526D">
      <w:pPr>
        <w:spacing w:after="0"/>
      </w:pPr>
      <w:r>
        <w:t xml:space="preserve">Figure </w:t>
      </w:r>
      <w:r w:rsidR="000B1D3A">
        <w:t>4</w:t>
      </w:r>
      <w:r>
        <w:t>:</w:t>
      </w:r>
      <w:r w:rsidR="006D7764" w:rsidRPr="006D7764">
        <w:t xml:space="preserve"> </w:t>
      </w:r>
      <w:r w:rsidR="006D7764">
        <w:t>A</w:t>
      </w:r>
      <w:r w:rsidR="006D7764" w:rsidRPr="006D7764">
        <w:t xml:space="preserve"> </w:t>
      </w:r>
      <w:r w:rsidR="006D7764">
        <w:t xml:space="preserve">standard curve </w:t>
      </w:r>
      <w:r w:rsidR="006D7764" w:rsidRPr="006D7764">
        <w:t>plot of Absorbance vs. Concentration of NO</w:t>
      </w:r>
      <w:r w:rsidR="006D7764" w:rsidRPr="00F5526D">
        <w:rPr>
          <w:vertAlign w:val="subscript"/>
        </w:rPr>
        <w:t>2</w:t>
      </w:r>
      <w:r w:rsidR="006D7764" w:rsidRPr="00F5526D">
        <w:rPr>
          <w:vertAlign w:val="superscript"/>
        </w:rPr>
        <w:t>-</w:t>
      </w:r>
      <w:r w:rsidR="006D7764" w:rsidRPr="006D7764">
        <w:t>.</w:t>
      </w:r>
    </w:p>
    <w:p w14:paraId="6B0FF1D4" w14:textId="77777777" w:rsidR="00444E21" w:rsidRDefault="00444E21" w:rsidP="00F5526D">
      <w:pPr>
        <w:spacing w:after="0"/>
      </w:pPr>
    </w:p>
    <w:p w14:paraId="36DEC8C3" w14:textId="614D4A29" w:rsidR="00E92B6A" w:rsidRDefault="00E92B6A" w:rsidP="00F5526D">
      <w:pPr>
        <w:spacing w:after="0"/>
      </w:pPr>
      <w:r>
        <w:t xml:space="preserve">Figure </w:t>
      </w:r>
      <w:r w:rsidR="000B1D3A">
        <w:t>5</w:t>
      </w:r>
      <w:r>
        <w:t>: Cigarette smoke often has a higher concentration of NO</w:t>
      </w:r>
      <w:r w:rsidRPr="002A0BFB">
        <w:rPr>
          <w:vertAlign w:val="subscript"/>
        </w:rPr>
        <w:t>x</w:t>
      </w:r>
      <w:r>
        <w:t xml:space="preserve"> than car exhaust.</w:t>
      </w:r>
    </w:p>
    <w:p w14:paraId="5DBD30B0" w14:textId="77777777" w:rsidR="00444E21" w:rsidRDefault="00444E21" w:rsidP="00F5526D">
      <w:pPr>
        <w:spacing w:after="0"/>
      </w:pPr>
    </w:p>
    <w:p w14:paraId="11F4CA4A" w14:textId="04F56F9C" w:rsidR="003E0BD8" w:rsidRDefault="003E0BD8" w:rsidP="00F5526D">
      <w:pPr>
        <w:spacing w:after="0"/>
      </w:pPr>
      <w:r>
        <w:t>Table 1: Blank data table to record values of absorption.</w:t>
      </w:r>
    </w:p>
    <w:p w14:paraId="3E01A9ED" w14:textId="77777777" w:rsidR="00444E21" w:rsidRDefault="00444E21" w:rsidP="00F5526D">
      <w:pPr>
        <w:spacing w:after="0"/>
      </w:pPr>
    </w:p>
    <w:p w14:paraId="3685F892" w14:textId="4F8E3959" w:rsidR="006D7764" w:rsidRDefault="006D7764" w:rsidP="00F5526D">
      <w:pPr>
        <w:spacing w:after="0"/>
      </w:pPr>
      <w:r>
        <w:t xml:space="preserve">Table 2: Data table with representative results of absorption. </w:t>
      </w:r>
    </w:p>
    <w:p w14:paraId="60E0C8B4" w14:textId="77777777" w:rsidR="00444E21" w:rsidRDefault="00444E21" w:rsidP="00F5526D">
      <w:pPr>
        <w:spacing w:after="0"/>
      </w:pPr>
    </w:p>
    <w:p w14:paraId="4C9DD5A6" w14:textId="11C1A5A1" w:rsidR="006D7764" w:rsidRPr="00467282" w:rsidRDefault="006D7764" w:rsidP="00F5526D">
      <w:pPr>
        <w:spacing w:after="0"/>
      </w:pPr>
      <w:r>
        <w:t>Table 3:</w:t>
      </w:r>
      <w:r w:rsidR="00DE7ADF">
        <w:t xml:space="preserve"> NO</w:t>
      </w:r>
      <w:r w:rsidR="00DE7ADF" w:rsidRPr="002A0BFB">
        <w:rPr>
          <w:vertAlign w:val="subscript"/>
        </w:rPr>
        <w:t>x</w:t>
      </w:r>
      <w:r w:rsidR="00DE7ADF">
        <w:t xml:space="preserve"> concentration (ppm) per vehicle. </w:t>
      </w:r>
    </w:p>
    <w:sectPr w:rsidR="006D7764" w:rsidRPr="00467282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9" w:author="Andrew Wilkens" w:date="2015-04-16T13:24:00Z" w:initials="AW">
    <w:p w14:paraId="6C292D11" w14:textId="20FD2FAE" w:rsidR="00D25359" w:rsidRDefault="00D25359">
      <w:pPr>
        <w:pStyle w:val="CommentText"/>
      </w:pPr>
      <w:r>
        <w:rPr>
          <w:rStyle w:val="CommentReference"/>
        </w:rPr>
        <w:annotationRef/>
      </w:r>
      <w:r>
        <w:t>Is it an issue that one of the NO2’s becomes nitric acid? Does nitrate still take part in the diazotization?</w:t>
      </w:r>
    </w:p>
  </w:comment>
  <w:comment w:id="60" w:author="mworkman" w:date="2015-05-28T15:31:00Z" w:initials="maw">
    <w:p w14:paraId="79AE7819" w14:textId="4DA2771D" w:rsidR="00C53B5A" w:rsidRDefault="00C53B5A">
      <w:pPr>
        <w:pStyle w:val="CommentText"/>
      </w:pPr>
      <w:r>
        <w:rPr>
          <w:rStyle w:val="CommentReference"/>
        </w:rPr>
        <w:annotationRef/>
      </w:r>
      <w:r>
        <w:t>Only the NO2- participates in the reaction</w:t>
      </w:r>
    </w:p>
  </w:comment>
  <w:comment w:id="67" w:author="Andrew Wilkens" w:date="2015-04-16T13:34:00Z" w:initials="AW">
    <w:p w14:paraId="4C8631D6" w14:textId="5CD172F0" w:rsidR="00D25359" w:rsidRDefault="00D25359">
      <w:pPr>
        <w:pStyle w:val="CommentText"/>
      </w:pPr>
      <w:r>
        <w:rPr>
          <w:rStyle w:val="CommentReference"/>
        </w:rPr>
        <w:annotationRef/>
      </w:r>
      <w:r>
        <w:t>Do you do this by hand, or on a shaker?</w:t>
      </w:r>
    </w:p>
  </w:comment>
  <w:comment w:id="68" w:author="mworkman" w:date="2015-05-01T14:16:00Z" w:initials="maw">
    <w:p w14:paraId="1391A952" w14:textId="25D60825" w:rsidR="00C07D72" w:rsidRDefault="00C07D72">
      <w:pPr>
        <w:pStyle w:val="CommentText"/>
      </w:pPr>
      <w:r>
        <w:rPr>
          <w:rStyle w:val="CommentReference"/>
        </w:rPr>
        <w:annotationRef/>
      </w:r>
      <w:r>
        <w:t>By hand</w:t>
      </w:r>
    </w:p>
  </w:comment>
  <w:comment w:id="81" w:author="Andrew Wilkens" w:date="2015-04-16T13:34:00Z" w:initials="AW">
    <w:p w14:paraId="76E79E56" w14:textId="05F82BED" w:rsidR="00D25359" w:rsidRDefault="00D25359">
      <w:pPr>
        <w:pStyle w:val="CommentText"/>
      </w:pPr>
      <w:r>
        <w:rPr>
          <w:rStyle w:val="CommentReference"/>
        </w:rPr>
        <w:annotationRef/>
      </w:r>
      <w:r>
        <w:t>From the reactions above, it’s not clear why the 2:1 ratio is used. Because the nitrate doesn’t participate?</w:t>
      </w:r>
    </w:p>
  </w:comment>
  <w:comment w:id="86" w:author="Andrew Wilkens" w:date="2015-04-16T13:35:00Z" w:initials="AW">
    <w:p w14:paraId="4159A5C5" w14:textId="5D137459" w:rsidR="00D25359" w:rsidRDefault="00D25359">
      <w:pPr>
        <w:pStyle w:val="CommentText"/>
      </w:pPr>
      <w:r>
        <w:rPr>
          <w:rStyle w:val="CommentReference"/>
        </w:rPr>
        <w:annotationRef/>
      </w:r>
      <w:r>
        <w:t>Can we film all three of these applications in your lab? If so, that would make a very strong video.</w:t>
      </w:r>
    </w:p>
  </w:comment>
  <w:comment w:id="87" w:author="mworkman" w:date="2015-05-28T15:35:00Z" w:initials="maw">
    <w:p w14:paraId="567C7BC3" w14:textId="4FDA1184" w:rsidR="00C53B5A" w:rsidRDefault="00C53B5A">
      <w:pPr>
        <w:pStyle w:val="CommentText"/>
      </w:pPr>
      <w:r>
        <w:rPr>
          <w:rStyle w:val="CommentReference"/>
        </w:rPr>
        <w:annotationRef/>
      </w:r>
      <w:r>
        <w:t>Yes we could, depending on how it is written.  I have never personally done these but have the procedures and materials, so could do them.</w:t>
      </w:r>
    </w:p>
  </w:comment>
  <w:comment w:id="88" w:author="Andrew Wilkens" w:date="2015-04-16T13:43:00Z" w:initials="AW">
    <w:p w14:paraId="4E6363E8" w14:textId="039EDDBA" w:rsidR="00D25359" w:rsidRDefault="00D25359">
      <w:pPr>
        <w:pStyle w:val="CommentText"/>
      </w:pPr>
      <w:r>
        <w:rPr>
          <w:rStyle w:val="CommentReference"/>
        </w:rPr>
        <w:annotationRef/>
      </w:r>
      <w:r>
        <w:t>Just to make sure, you can demonstrate this on the shoot date, correct? Are there any other deviation in the procedure that we should point out?</w:t>
      </w:r>
    </w:p>
  </w:comment>
  <w:comment w:id="89" w:author="mworkman" w:date="2015-05-01T14:18:00Z" w:initials="maw">
    <w:p w14:paraId="1F034437" w14:textId="16C5C0FC" w:rsidR="00C07D72" w:rsidRDefault="00C07D72">
      <w:pPr>
        <w:pStyle w:val="CommentText"/>
      </w:pPr>
      <w:r>
        <w:rPr>
          <w:rStyle w:val="CommentReference"/>
        </w:rPr>
        <w:annotationRef/>
      </w:r>
      <w:r>
        <w:t>We can, although I admit I haven’t done this personally.  But I know someone else in our department did this so we have the materials.</w:t>
      </w:r>
    </w:p>
  </w:comment>
  <w:comment w:id="90" w:author="mworkman" w:date="2015-05-28T15:35:00Z" w:initials="maw">
    <w:p w14:paraId="3B894197" w14:textId="7BDEC799" w:rsidR="00C07D72" w:rsidRDefault="00C07D72">
      <w:pPr>
        <w:pStyle w:val="CommentText"/>
      </w:pPr>
      <w:r>
        <w:rPr>
          <w:rStyle w:val="CommentReference"/>
        </w:rPr>
        <w:annotationRef/>
      </w:r>
      <w:r>
        <w:t>Not sure if we can film this.  I would have to research this more, as we have never done it personally.</w:t>
      </w:r>
      <w:r w:rsidR="00C53B5A">
        <w:t xml:space="preserve">  I have the procedure for it and could test it out before hand.</w:t>
      </w:r>
    </w:p>
  </w:comment>
  <w:comment w:id="91" w:author="Andrew Wilkens" w:date="2015-04-16T14:55:00Z" w:initials="AW">
    <w:p w14:paraId="351BA03A" w14:textId="581006BA" w:rsidR="00D25359" w:rsidRDefault="00D25359">
      <w:pPr>
        <w:pStyle w:val="CommentText"/>
      </w:pPr>
      <w:r>
        <w:rPr>
          <w:rStyle w:val="CommentReference"/>
        </w:rPr>
        <w:annotationRef/>
      </w:r>
      <w:r>
        <w:t xml:space="preserve">Can you demonstrate this process on the filming date?  </w:t>
      </w:r>
      <w:r w:rsidR="005A4A38">
        <w:t>If so, how is the procedure different?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292D11" w15:done="0"/>
  <w15:commentEx w15:paraId="79AE7819" w15:done="0"/>
  <w15:commentEx w15:paraId="4C8631D6" w15:done="0"/>
  <w15:commentEx w15:paraId="1391A952" w15:done="0"/>
  <w15:commentEx w15:paraId="76E79E56" w15:done="0"/>
  <w15:commentEx w15:paraId="4159A5C5" w15:done="0"/>
  <w15:commentEx w15:paraId="567C7BC3" w15:done="0"/>
  <w15:commentEx w15:paraId="4E6363E8" w15:done="0"/>
  <w15:commentEx w15:paraId="1F034437" w15:done="0"/>
  <w15:commentEx w15:paraId="3B894197" w15:done="0"/>
  <w15:commentEx w15:paraId="351BA0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3DB0E" w14:textId="77777777" w:rsidR="007E2370" w:rsidRDefault="007E2370" w:rsidP="00383DBB">
      <w:pPr>
        <w:spacing w:after="0"/>
      </w:pPr>
      <w:r>
        <w:separator/>
      </w:r>
    </w:p>
  </w:endnote>
  <w:endnote w:type="continuationSeparator" w:id="0">
    <w:p w14:paraId="11F01391" w14:textId="77777777" w:rsidR="007E2370" w:rsidRDefault="007E2370" w:rsidP="00383D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39C4F" w14:textId="77777777" w:rsidR="007E2370" w:rsidRDefault="007E2370" w:rsidP="00383DBB">
      <w:pPr>
        <w:spacing w:after="0"/>
      </w:pPr>
      <w:r>
        <w:separator/>
      </w:r>
    </w:p>
  </w:footnote>
  <w:footnote w:type="continuationSeparator" w:id="0">
    <w:p w14:paraId="26DD29F0" w14:textId="77777777" w:rsidR="007E2370" w:rsidRDefault="007E2370" w:rsidP="00383D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21BF1"/>
    <w:multiLevelType w:val="multilevel"/>
    <w:tmpl w:val="83A49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BB369F"/>
    <w:multiLevelType w:val="multilevel"/>
    <w:tmpl w:val="858C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1DA7"/>
    <w:rsid w:val="00006F21"/>
    <w:rsid w:val="00023423"/>
    <w:rsid w:val="00024FA3"/>
    <w:rsid w:val="000331A6"/>
    <w:rsid w:val="00040633"/>
    <w:rsid w:val="000512AE"/>
    <w:rsid w:val="000550AD"/>
    <w:rsid w:val="00085914"/>
    <w:rsid w:val="00086F0B"/>
    <w:rsid w:val="0009528C"/>
    <w:rsid w:val="000B1D3A"/>
    <w:rsid w:val="000C7C65"/>
    <w:rsid w:val="000D3F71"/>
    <w:rsid w:val="001019D8"/>
    <w:rsid w:val="00102FEA"/>
    <w:rsid w:val="00105021"/>
    <w:rsid w:val="001162C0"/>
    <w:rsid w:val="0012028C"/>
    <w:rsid w:val="00121626"/>
    <w:rsid w:val="0015601B"/>
    <w:rsid w:val="00165A32"/>
    <w:rsid w:val="001828CA"/>
    <w:rsid w:val="00196EA4"/>
    <w:rsid w:val="001C65F1"/>
    <w:rsid w:val="001D1672"/>
    <w:rsid w:val="001F3315"/>
    <w:rsid w:val="001F3392"/>
    <w:rsid w:val="002162AC"/>
    <w:rsid w:val="0021781A"/>
    <w:rsid w:val="002201A9"/>
    <w:rsid w:val="00221BAC"/>
    <w:rsid w:val="0024096A"/>
    <w:rsid w:val="00252C1F"/>
    <w:rsid w:val="00266ECB"/>
    <w:rsid w:val="0028543B"/>
    <w:rsid w:val="002A0BFB"/>
    <w:rsid w:val="002B02E2"/>
    <w:rsid w:val="002B623C"/>
    <w:rsid w:val="002B6678"/>
    <w:rsid w:val="002C7856"/>
    <w:rsid w:val="002E336F"/>
    <w:rsid w:val="002E5EDC"/>
    <w:rsid w:val="002E6285"/>
    <w:rsid w:val="00304613"/>
    <w:rsid w:val="003128B4"/>
    <w:rsid w:val="0032020A"/>
    <w:rsid w:val="00331B6B"/>
    <w:rsid w:val="00351349"/>
    <w:rsid w:val="003515E2"/>
    <w:rsid w:val="00370C9E"/>
    <w:rsid w:val="003722EC"/>
    <w:rsid w:val="00383DBB"/>
    <w:rsid w:val="003A0E9D"/>
    <w:rsid w:val="003A7991"/>
    <w:rsid w:val="003E02E7"/>
    <w:rsid w:val="003E0BD8"/>
    <w:rsid w:val="003E2089"/>
    <w:rsid w:val="003E2515"/>
    <w:rsid w:val="003F2474"/>
    <w:rsid w:val="003F572F"/>
    <w:rsid w:val="0040180F"/>
    <w:rsid w:val="00444E21"/>
    <w:rsid w:val="0045291E"/>
    <w:rsid w:val="00467282"/>
    <w:rsid w:val="00485ACB"/>
    <w:rsid w:val="0049147E"/>
    <w:rsid w:val="004A16DB"/>
    <w:rsid w:val="004A1B00"/>
    <w:rsid w:val="004C32C2"/>
    <w:rsid w:val="0050642B"/>
    <w:rsid w:val="00510C66"/>
    <w:rsid w:val="0051701C"/>
    <w:rsid w:val="00523117"/>
    <w:rsid w:val="00546374"/>
    <w:rsid w:val="00551073"/>
    <w:rsid w:val="005525A0"/>
    <w:rsid w:val="005546C8"/>
    <w:rsid w:val="005706EC"/>
    <w:rsid w:val="00577A08"/>
    <w:rsid w:val="005818CA"/>
    <w:rsid w:val="005861C4"/>
    <w:rsid w:val="005A4A38"/>
    <w:rsid w:val="005C3DE1"/>
    <w:rsid w:val="005D6553"/>
    <w:rsid w:val="005E7AFE"/>
    <w:rsid w:val="00606F16"/>
    <w:rsid w:val="00650F92"/>
    <w:rsid w:val="006613E7"/>
    <w:rsid w:val="00673C77"/>
    <w:rsid w:val="006B184D"/>
    <w:rsid w:val="006B21A7"/>
    <w:rsid w:val="006B273E"/>
    <w:rsid w:val="006C5CAC"/>
    <w:rsid w:val="006D4A54"/>
    <w:rsid w:val="006D5712"/>
    <w:rsid w:val="006D6BD1"/>
    <w:rsid w:val="006D7764"/>
    <w:rsid w:val="006E1789"/>
    <w:rsid w:val="006E73F3"/>
    <w:rsid w:val="006E76F5"/>
    <w:rsid w:val="006F1E21"/>
    <w:rsid w:val="006F78A4"/>
    <w:rsid w:val="00701418"/>
    <w:rsid w:val="00707745"/>
    <w:rsid w:val="007231D0"/>
    <w:rsid w:val="00732076"/>
    <w:rsid w:val="00746EDF"/>
    <w:rsid w:val="00750056"/>
    <w:rsid w:val="00757AFC"/>
    <w:rsid w:val="007613AA"/>
    <w:rsid w:val="0076321A"/>
    <w:rsid w:val="00781861"/>
    <w:rsid w:val="00792DE1"/>
    <w:rsid w:val="007A682C"/>
    <w:rsid w:val="007B3558"/>
    <w:rsid w:val="007C67F5"/>
    <w:rsid w:val="007E2370"/>
    <w:rsid w:val="007F4A66"/>
    <w:rsid w:val="008014B0"/>
    <w:rsid w:val="008052A9"/>
    <w:rsid w:val="00820A95"/>
    <w:rsid w:val="008248A4"/>
    <w:rsid w:val="00841301"/>
    <w:rsid w:val="00861F91"/>
    <w:rsid w:val="00862564"/>
    <w:rsid w:val="00864688"/>
    <w:rsid w:val="00865B49"/>
    <w:rsid w:val="008A46AE"/>
    <w:rsid w:val="008A7553"/>
    <w:rsid w:val="008B2480"/>
    <w:rsid w:val="008F6744"/>
    <w:rsid w:val="00900A86"/>
    <w:rsid w:val="00903A4F"/>
    <w:rsid w:val="00915282"/>
    <w:rsid w:val="009155A5"/>
    <w:rsid w:val="00944661"/>
    <w:rsid w:val="00946A96"/>
    <w:rsid w:val="009521F2"/>
    <w:rsid w:val="00953C06"/>
    <w:rsid w:val="00960DA5"/>
    <w:rsid w:val="00973E64"/>
    <w:rsid w:val="009A43F3"/>
    <w:rsid w:val="009B30DF"/>
    <w:rsid w:val="009C6BA3"/>
    <w:rsid w:val="009E06BD"/>
    <w:rsid w:val="00A10E92"/>
    <w:rsid w:val="00A270AE"/>
    <w:rsid w:val="00A27B13"/>
    <w:rsid w:val="00A301F4"/>
    <w:rsid w:val="00A63CA5"/>
    <w:rsid w:val="00A6478C"/>
    <w:rsid w:val="00A704A3"/>
    <w:rsid w:val="00A8039D"/>
    <w:rsid w:val="00A817E5"/>
    <w:rsid w:val="00A84B79"/>
    <w:rsid w:val="00AB2BEF"/>
    <w:rsid w:val="00AB2F86"/>
    <w:rsid w:val="00AC0317"/>
    <w:rsid w:val="00AD13D8"/>
    <w:rsid w:val="00AD39B1"/>
    <w:rsid w:val="00AD496E"/>
    <w:rsid w:val="00B00966"/>
    <w:rsid w:val="00B00B81"/>
    <w:rsid w:val="00B11CAD"/>
    <w:rsid w:val="00B3305B"/>
    <w:rsid w:val="00B53CC7"/>
    <w:rsid w:val="00B6109A"/>
    <w:rsid w:val="00B61840"/>
    <w:rsid w:val="00B754B5"/>
    <w:rsid w:val="00B84DE8"/>
    <w:rsid w:val="00BB34C6"/>
    <w:rsid w:val="00BE1343"/>
    <w:rsid w:val="00BE385F"/>
    <w:rsid w:val="00BE65E4"/>
    <w:rsid w:val="00C07D72"/>
    <w:rsid w:val="00C124F6"/>
    <w:rsid w:val="00C45155"/>
    <w:rsid w:val="00C53B5A"/>
    <w:rsid w:val="00C61337"/>
    <w:rsid w:val="00C62B2E"/>
    <w:rsid w:val="00C96284"/>
    <w:rsid w:val="00CB46D8"/>
    <w:rsid w:val="00D04BB5"/>
    <w:rsid w:val="00D10054"/>
    <w:rsid w:val="00D11165"/>
    <w:rsid w:val="00D2040B"/>
    <w:rsid w:val="00D24B1E"/>
    <w:rsid w:val="00D251E5"/>
    <w:rsid w:val="00D25359"/>
    <w:rsid w:val="00D35FE5"/>
    <w:rsid w:val="00D37779"/>
    <w:rsid w:val="00D54FA0"/>
    <w:rsid w:val="00D6348A"/>
    <w:rsid w:val="00D75DD3"/>
    <w:rsid w:val="00D77A53"/>
    <w:rsid w:val="00D84E11"/>
    <w:rsid w:val="00DB0B36"/>
    <w:rsid w:val="00DC16E3"/>
    <w:rsid w:val="00DD2B35"/>
    <w:rsid w:val="00DD5F78"/>
    <w:rsid w:val="00DD71D5"/>
    <w:rsid w:val="00DE4612"/>
    <w:rsid w:val="00DE7ADF"/>
    <w:rsid w:val="00DF4FF7"/>
    <w:rsid w:val="00E05207"/>
    <w:rsid w:val="00E46ECA"/>
    <w:rsid w:val="00E72DE7"/>
    <w:rsid w:val="00E77B98"/>
    <w:rsid w:val="00E92B6A"/>
    <w:rsid w:val="00EA5CDA"/>
    <w:rsid w:val="00EC34E2"/>
    <w:rsid w:val="00F32F34"/>
    <w:rsid w:val="00F551A7"/>
    <w:rsid w:val="00F5526D"/>
    <w:rsid w:val="00F64132"/>
    <w:rsid w:val="00F70598"/>
    <w:rsid w:val="00F9180D"/>
    <w:rsid w:val="00F91A98"/>
    <w:rsid w:val="00FE1FE2"/>
    <w:rsid w:val="00FE45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  <w15:docId w15:val="{D1E07DA3-DD42-4AA8-A866-15F4B940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383D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DBB"/>
  </w:style>
  <w:style w:type="paragraph" w:styleId="Footer">
    <w:name w:val="footer"/>
    <w:basedOn w:val="Normal"/>
    <w:link w:val="FooterChar"/>
    <w:uiPriority w:val="99"/>
    <w:unhideWhenUsed/>
    <w:rsid w:val="00383D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3DBB"/>
  </w:style>
  <w:style w:type="table" w:styleId="TableGrid">
    <w:name w:val="Table Grid"/>
    <w:basedOn w:val="TableNormal"/>
    <w:uiPriority w:val="59"/>
    <w:rsid w:val="002201A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385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</w:rPr>
  </w:style>
  <w:style w:type="character" w:customStyle="1" w:styleId="apple-converted-space">
    <w:name w:val="apple-converted-space"/>
    <w:basedOn w:val="DefaultParagraphFont"/>
    <w:rsid w:val="0045291E"/>
  </w:style>
  <w:style w:type="character" w:styleId="Hyperlink">
    <w:name w:val="Hyperlink"/>
    <w:basedOn w:val="DefaultParagraphFont"/>
    <w:uiPriority w:val="99"/>
    <w:semiHidden/>
    <w:unhideWhenUsed/>
    <w:rsid w:val="004529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B21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odtitle3">
    <w:name w:val="modtitle3"/>
    <w:basedOn w:val="DefaultParagraphFont"/>
    <w:rsid w:val="005C3DE1"/>
  </w:style>
  <w:style w:type="character" w:styleId="Strong">
    <w:name w:val="Strong"/>
    <w:basedOn w:val="DefaultParagraphFont"/>
    <w:uiPriority w:val="22"/>
    <w:qFormat/>
    <w:rsid w:val="005C3DE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8F6744"/>
    <w:rPr>
      <w:color w:val="808080"/>
    </w:rPr>
  </w:style>
  <w:style w:type="paragraph" w:styleId="ListParagraph">
    <w:name w:val="List Paragraph"/>
    <w:basedOn w:val="Normal"/>
    <w:uiPriority w:val="34"/>
    <w:qFormat/>
    <w:rsid w:val="003A0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A617F-364D-4E9A-88CB-FD07E94C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2133</Words>
  <Characters>12163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14268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cp:lastPrinted>2015-05-27T20:34:00Z</cp:lastPrinted>
  <dcterms:created xsi:type="dcterms:W3CDTF">2015-06-02T18:56:00Z</dcterms:created>
  <dcterms:modified xsi:type="dcterms:W3CDTF">2015-06-02T18:56:00Z</dcterms:modified>
</cp:coreProperties>
</file>